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8.xml" ContentType="application/vnd.openxmlformats-officedocument.wordprocessingml.footer+xml"/>
  <Override PartName="/word/header2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18E1A56F" w14:textId="77777777" w:rsidTr="00D74AE1">
        <w:trPr>
          <w:trHeight w:hRule="exact" w:val="2948"/>
        </w:trPr>
        <w:tc>
          <w:tcPr>
            <w:tcW w:w="11185" w:type="dxa"/>
            <w:vAlign w:val="center"/>
          </w:tcPr>
          <w:p w14:paraId="7592B975"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23944468" w14:textId="77777777" w:rsidR="008972C3" w:rsidRDefault="008972C3" w:rsidP="003274DB"/>
    <w:p w14:paraId="0A10FC49" w14:textId="77777777" w:rsidR="00D74AE1" w:rsidRDefault="00D74AE1" w:rsidP="003274DB"/>
    <w:p w14:paraId="48AB4054" w14:textId="77777777" w:rsidR="0093492E" w:rsidRDefault="0026038D" w:rsidP="0026038D">
      <w:pPr>
        <w:pStyle w:val="Documentnumber"/>
      </w:pPr>
      <w:r>
        <w:t>1</w:t>
      </w:r>
      <w:r w:rsidR="00FB5CD1">
        <w:t>067-0</w:t>
      </w:r>
    </w:p>
    <w:p w14:paraId="6CCFBF1D" w14:textId="77777777" w:rsidR="0026038D" w:rsidRDefault="0026038D" w:rsidP="003274DB"/>
    <w:p w14:paraId="78E3AB40" w14:textId="77777777" w:rsidR="00776004" w:rsidRPr="00FB5CD1" w:rsidRDefault="00FB5CD1" w:rsidP="00FB5CD1">
      <w:pPr>
        <w:pStyle w:val="Documentname"/>
      </w:pPr>
      <w:r w:rsidRPr="00FB5CD1">
        <w:t>Selection of Power Systems for Aids to Navigation and Associated Equipment</w:t>
      </w:r>
    </w:p>
    <w:p w14:paraId="512DAFDC" w14:textId="77777777" w:rsidR="00CF49CC" w:rsidRDefault="00CF49CC" w:rsidP="00D74AE1"/>
    <w:p w14:paraId="60C05D44" w14:textId="77777777" w:rsidR="004E0BBB" w:rsidRDefault="004E0BBB" w:rsidP="00D74AE1"/>
    <w:p w14:paraId="4EC6EB72" w14:textId="77777777" w:rsidR="004E0BBB" w:rsidRDefault="004E0BBB" w:rsidP="00D74AE1"/>
    <w:p w14:paraId="404343EA" w14:textId="77777777" w:rsidR="004E0BBB" w:rsidRDefault="004E0BBB" w:rsidP="00D74AE1"/>
    <w:p w14:paraId="6F913721" w14:textId="77777777" w:rsidR="004E0BBB" w:rsidRDefault="004E0BBB" w:rsidP="00D74AE1"/>
    <w:p w14:paraId="30FCE600" w14:textId="77777777" w:rsidR="004E0BBB" w:rsidRDefault="004E0BBB" w:rsidP="00D74AE1"/>
    <w:p w14:paraId="71104EF6" w14:textId="77777777" w:rsidR="004E0BBB" w:rsidRDefault="004E0BBB" w:rsidP="00D74AE1"/>
    <w:p w14:paraId="19B21FB7" w14:textId="77777777" w:rsidR="004E0BBB" w:rsidRDefault="004E0BBB" w:rsidP="00D74AE1"/>
    <w:p w14:paraId="61777C21" w14:textId="77777777" w:rsidR="004E0BBB" w:rsidRDefault="004E0BBB" w:rsidP="00D74AE1"/>
    <w:p w14:paraId="3FE1F739" w14:textId="77777777" w:rsidR="004E0BBB" w:rsidRDefault="004E0BBB" w:rsidP="00D74AE1"/>
    <w:p w14:paraId="5AD61B80" w14:textId="77777777" w:rsidR="004E0BBB" w:rsidRDefault="004E0BBB" w:rsidP="00D74AE1"/>
    <w:p w14:paraId="62E9D683" w14:textId="77777777" w:rsidR="004E0BBB" w:rsidRDefault="004E0BBB" w:rsidP="00D74AE1"/>
    <w:p w14:paraId="3FD757B3" w14:textId="77777777" w:rsidR="004E0BBB" w:rsidRDefault="004E0BBB" w:rsidP="00D74AE1"/>
    <w:p w14:paraId="434C4E63" w14:textId="77777777" w:rsidR="004E0BBB" w:rsidRDefault="004E0BBB" w:rsidP="00D74AE1"/>
    <w:p w14:paraId="6167F611" w14:textId="77777777" w:rsidR="004E0BBB" w:rsidRDefault="004E0BBB" w:rsidP="00D74AE1"/>
    <w:p w14:paraId="6C57DCAA" w14:textId="77777777" w:rsidR="004E0BBB" w:rsidRDefault="004E0BBB" w:rsidP="00D74AE1"/>
    <w:p w14:paraId="01B95495" w14:textId="77777777" w:rsidR="004E0BBB" w:rsidRDefault="004E0BBB" w:rsidP="00D74AE1"/>
    <w:p w14:paraId="3DEE7E1E" w14:textId="77777777" w:rsidR="00734BC6" w:rsidRDefault="00734BC6" w:rsidP="00D74AE1"/>
    <w:p w14:paraId="01692244" w14:textId="77777777" w:rsidR="004E0BBB" w:rsidRDefault="004E0BBB" w:rsidP="00D74AE1"/>
    <w:p w14:paraId="39543B42" w14:textId="77777777" w:rsidR="004E0BBB" w:rsidRDefault="004E0BBB" w:rsidP="00D74AE1"/>
    <w:p w14:paraId="6F72216D" w14:textId="77777777" w:rsidR="004E0BBB" w:rsidRDefault="004E0BBB" w:rsidP="00D74AE1"/>
    <w:p w14:paraId="08793EB9" w14:textId="77777777" w:rsidR="004E0BBB" w:rsidRDefault="004E0BBB" w:rsidP="00D74AE1"/>
    <w:p w14:paraId="2E67F6E1" w14:textId="77777777" w:rsidR="004E0BBB" w:rsidRDefault="004E0BBB" w:rsidP="00D74AE1"/>
    <w:p w14:paraId="6576EE00" w14:textId="77777777" w:rsidR="004E0BBB" w:rsidRDefault="004E0BBB" w:rsidP="00D74AE1"/>
    <w:p w14:paraId="1E957528" w14:textId="77777777" w:rsidR="004E0BBB" w:rsidRDefault="004E0BBB" w:rsidP="004E0BBB">
      <w:pPr>
        <w:pStyle w:val="Editionnumber"/>
      </w:pPr>
      <w:r>
        <w:t xml:space="preserve">Edition </w:t>
      </w:r>
      <w:commentRangeStart w:id="1"/>
      <w:r>
        <w:t>1.</w:t>
      </w:r>
      <w:r w:rsidR="00FB5CD1">
        <w:t>1</w:t>
      </w:r>
      <w:commentRangeEnd w:id="1"/>
      <w:r w:rsidR="00B863B3">
        <w:rPr>
          <w:rStyle w:val="CommentReference"/>
          <w:b w:val="0"/>
          <w:color w:val="auto"/>
        </w:rPr>
        <w:commentReference w:id="1"/>
      </w:r>
    </w:p>
    <w:p w14:paraId="66BC3C5F" w14:textId="2653136E" w:rsidR="004E0BBB" w:rsidRDefault="00B863B3" w:rsidP="004E0BBB">
      <w:pPr>
        <w:pStyle w:val="Documentdate"/>
      </w:pPr>
      <w:r>
        <w:lastRenderedPageBreak/>
        <w:t xml:space="preserve">Document </w:t>
      </w:r>
      <w:commentRangeStart w:id="2"/>
      <w:r>
        <w:t>Date</w:t>
      </w:r>
      <w:commentRangeEnd w:id="2"/>
      <w:r>
        <w:rPr>
          <w:rStyle w:val="CommentReference"/>
          <w:b w:val="0"/>
          <w:color w:val="auto"/>
        </w:rPr>
        <w:commentReference w:id="2"/>
      </w:r>
    </w:p>
    <w:p w14:paraId="5E64F53B" w14:textId="77777777" w:rsidR="00BC27F6" w:rsidRDefault="00BC27F6" w:rsidP="00D74AE1">
      <w:pPr>
        <w:sectPr w:rsidR="00BC27F6"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6220C7C6"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4ED176BF" w14:textId="77777777" w:rsidTr="005E4659">
        <w:tc>
          <w:tcPr>
            <w:tcW w:w="1908" w:type="dxa"/>
          </w:tcPr>
          <w:p w14:paraId="1E9CF3FD" w14:textId="77777777" w:rsidR="00914E26" w:rsidRPr="00460028" w:rsidRDefault="00914E26" w:rsidP="00414698">
            <w:pPr>
              <w:pStyle w:val="Tableheading"/>
            </w:pPr>
            <w:r w:rsidRPr="00460028">
              <w:t>Date</w:t>
            </w:r>
          </w:p>
        </w:tc>
        <w:tc>
          <w:tcPr>
            <w:tcW w:w="3576" w:type="dxa"/>
          </w:tcPr>
          <w:p w14:paraId="0648EA75" w14:textId="77777777" w:rsidR="00914E26" w:rsidRPr="00460028" w:rsidRDefault="00914E26" w:rsidP="00414698">
            <w:pPr>
              <w:pStyle w:val="Tableheading"/>
            </w:pPr>
            <w:r w:rsidRPr="00460028">
              <w:t>Page / Section Revised</w:t>
            </w:r>
          </w:p>
        </w:tc>
        <w:tc>
          <w:tcPr>
            <w:tcW w:w="5001" w:type="dxa"/>
          </w:tcPr>
          <w:p w14:paraId="3657512A" w14:textId="77777777" w:rsidR="00914E26" w:rsidRPr="00460028" w:rsidRDefault="00914E26" w:rsidP="00414698">
            <w:pPr>
              <w:pStyle w:val="Tableheading"/>
            </w:pPr>
            <w:r w:rsidRPr="00460028">
              <w:t>Requirement for Revision</w:t>
            </w:r>
          </w:p>
        </w:tc>
      </w:tr>
      <w:tr w:rsidR="00FB5CD1" w:rsidRPr="00460028" w14:paraId="7B6B6420" w14:textId="77777777" w:rsidTr="005E4659">
        <w:trPr>
          <w:trHeight w:val="851"/>
        </w:trPr>
        <w:tc>
          <w:tcPr>
            <w:tcW w:w="1908" w:type="dxa"/>
            <w:vAlign w:val="center"/>
          </w:tcPr>
          <w:p w14:paraId="54C569F5" w14:textId="77777777" w:rsidR="00FB5CD1" w:rsidRPr="00132824" w:rsidRDefault="00FB5CD1" w:rsidP="00FB5CD1">
            <w:pPr>
              <w:pStyle w:val="Tabletext"/>
            </w:pPr>
            <w:r w:rsidRPr="00132824">
              <w:t>April 2011</w:t>
            </w:r>
          </w:p>
        </w:tc>
        <w:tc>
          <w:tcPr>
            <w:tcW w:w="3576" w:type="dxa"/>
            <w:vAlign w:val="center"/>
          </w:tcPr>
          <w:p w14:paraId="347EBD69" w14:textId="77777777" w:rsidR="00FB5CD1" w:rsidRPr="00132824" w:rsidRDefault="00FB5CD1" w:rsidP="00FB5CD1">
            <w:pPr>
              <w:pStyle w:val="Tabletext"/>
            </w:pPr>
            <w:r w:rsidRPr="00132824">
              <w:t>Table 2</w:t>
            </w:r>
          </w:p>
        </w:tc>
        <w:tc>
          <w:tcPr>
            <w:tcW w:w="5001" w:type="dxa"/>
            <w:vAlign w:val="center"/>
          </w:tcPr>
          <w:p w14:paraId="7D354413" w14:textId="77777777" w:rsidR="00FB5CD1" w:rsidRPr="00132824" w:rsidRDefault="00FB5CD1" w:rsidP="00FB5CD1">
            <w:pPr>
              <w:pStyle w:val="Tabletext"/>
            </w:pPr>
            <w:r w:rsidRPr="00132824">
              <w:t>Availability of improved lithium battery information</w:t>
            </w:r>
          </w:p>
          <w:p w14:paraId="7F81926C" w14:textId="77777777" w:rsidR="00FB5CD1" w:rsidRDefault="00FB5CD1" w:rsidP="00FB5CD1">
            <w:pPr>
              <w:pStyle w:val="Tabletext"/>
            </w:pPr>
            <w:r w:rsidRPr="00132824">
              <w:t>Improved table logic</w:t>
            </w:r>
          </w:p>
          <w:p w14:paraId="28DB2D73" w14:textId="77777777" w:rsidR="00FB5CD1" w:rsidRPr="00132824" w:rsidRDefault="00FB5CD1" w:rsidP="00FB5CD1">
            <w:pPr>
              <w:pStyle w:val="Tabletext"/>
            </w:pPr>
            <w:r>
              <w:t>Periodic review.</w:t>
            </w:r>
          </w:p>
        </w:tc>
      </w:tr>
      <w:tr w:rsidR="00FB5CD1" w:rsidRPr="00460028" w14:paraId="4BE23BD0" w14:textId="77777777" w:rsidTr="005E4659">
        <w:trPr>
          <w:trHeight w:val="851"/>
        </w:trPr>
        <w:tc>
          <w:tcPr>
            <w:tcW w:w="1908" w:type="dxa"/>
            <w:vAlign w:val="center"/>
          </w:tcPr>
          <w:p w14:paraId="61ED072D" w14:textId="77777777" w:rsidR="00FB5CD1" w:rsidRPr="00460028" w:rsidRDefault="00FB5CD1" w:rsidP="00914E26">
            <w:pPr>
              <w:pStyle w:val="Tabletext"/>
            </w:pPr>
          </w:p>
        </w:tc>
        <w:tc>
          <w:tcPr>
            <w:tcW w:w="3576" w:type="dxa"/>
            <w:vAlign w:val="center"/>
          </w:tcPr>
          <w:p w14:paraId="5D392462" w14:textId="77777777" w:rsidR="00FB5CD1" w:rsidRPr="00460028" w:rsidRDefault="00FB5CD1" w:rsidP="00914E26">
            <w:pPr>
              <w:pStyle w:val="Tabletext"/>
            </w:pPr>
          </w:p>
        </w:tc>
        <w:tc>
          <w:tcPr>
            <w:tcW w:w="5001" w:type="dxa"/>
            <w:vAlign w:val="center"/>
          </w:tcPr>
          <w:p w14:paraId="7435B80A" w14:textId="53701B46" w:rsidR="00FB5CD1" w:rsidRPr="00460028" w:rsidRDefault="00A4018F" w:rsidP="00914E26">
            <w:pPr>
              <w:pStyle w:val="Tabletext"/>
            </w:pPr>
            <w:commentRangeStart w:id="7"/>
            <w:r>
              <w:t>Review</w:t>
            </w:r>
            <w:commentRangeEnd w:id="7"/>
            <w:r>
              <w:rPr>
                <w:rStyle w:val="CommentReference"/>
                <w:color w:val="auto"/>
              </w:rPr>
              <w:commentReference w:id="7"/>
            </w:r>
          </w:p>
        </w:tc>
      </w:tr>
      <w:tr w:rsidR="00FB5CD1" w:rsidRPr="00460028" w14:paraId="6F86CA9B" w14:textId="77777777" w:rsidTr="005E4659">
        <w:trPr>
          <w:trHeight w:val="851"/>
        </w:trPr>
        <w:tc>
          <w:tcPr>
            <w:tcW w:w="1908" w:type="dxa"/>
            <w:vAlign w:val="center"/>
          </w:tcPr>
          <w:p w14:paraId="411D6EDB" w14:textId="77777777" w:rsidR="00FB5CD1" w:rsidRPr="00460028" w:rsidRDefault="00FB5CD1" w:rsidP="00914E26">
            <w:pPr>
              <w:pStyle w:val="Tabletext"/>
            </w:pPr>
          </w:p>
        </w:tc>
        <w:tc>
          <w:tcPr>
            <w:tcW w:w="3576" w:type="dxa"/>
            <w:vAlign w:val="center"/>
          </w:tcPr>
          <w:p w14:paraId="2132AEAA" w14:textId="77777777" w:rsidR="00FB5CD1" w:rsidRPr="00460028" w:rsidRDefault="00FB5CD1" w:rsidP="00914E26">
            <w:pPr>
              <w:pStyle w:val="Tabletext"/>
            </w:pPr>
          </w:p>
        </w:tc>
        <w:tc>
          <w:tcPr>
            <w:tcW w:w="5001" w:type="dxa"/>
            <w:vAlign w:val="center"/>
          </w:tcPr>
          <w:p w14:paraId="306360D6" w14:textId="77777777" w:rsidR="00FB5CD1" w:rsidRPr="00460028" w:rsidRDefault="00FB5CD1" w:rsidP="00914E26">
            <w:pPr>
              <w:pStyle w:val="Tabletext"/>
            </w:pPr>
          </w:p>
        </w:tc>
      </w:tr>
      <w:tr w:rsidR="00FB5CD1" w:rsidRPr="00460028" w14:paraId="3684F070" w14:textId="77777777" w:rsidTr="005E4659">
        <w:trPr>
          <w:trHeight w:val="851"/>
        </w:trPr>
        <w:tc>
          <w:tcPr>
            <w:tcW w:w="1908" w:type="dxa"/>
            <w:vAlign w:val="center"/>
          </w:tcPr>
          <w:p w14:paraId="2117867C" w14:textId="77777777" w:rsidR="00FB5CD1" w:rsidRPr="00460028" w:rsidRDefault="00FB5CD1" w:rsidP="00914E26">
            <w:pPr>
              <w:pStyle w:val="Tabletext"/>
            </w:pPr>
          </w:p>
        </w:tc>
        <w:tc>
          <w:tcPr>
            <w:tcW w:w="3576" w:type="dxa"/>
            <w:vAlign w:val="center"/>
          </w:tcPr>
          <w:p w14:paraId="1E8F055C" w14:textId="77777777" w:rsidR="00FB5CD1" w:rsidRPr="00460028" w:rsidRDefault="00FB5CD1" w:rsidP="00914E26">
            <w:pPr>
              <w:pStyle w:val="Tabletext"/>
            </w:pPr>
          </w:p>
        </w:tc>
        <w:tc>
          <w:tcPr>
            <w:tcW w:w="5001" w:type="dxa"/>
            <w:vAlign w:val="center"/>
          </w:tcPr>
          <w:p w14:paraId="6FCD6ABE" w14:textId="77777777" w:rsidR="00FB5CD1" w:rsidRPr="00460028" w:rsidRDefault="00FB5CD1" w:rsidP="00914E26">
            <w:pPr>
              <w:pStyle w:val="Tabletext"/>
            </w:pPr>
          </w:p>
        </w:tc>
      </w:tr>
      <w:tr w:rsidR="00FB5CD1" w:rsidRPr="00460028" w14:paraId="610CEA1D" w14:textId="77777777" w:rsidTr="005E4659">
        <w:trPr>
          <w:trHeight w:val="851"/>
        </w:trPr>
        <w:tc>
          <w:tcPr>
            <w:tcW w:w="1908" w:type="dxa"/>
            <w:vAlign w:val="center"/>
          </w:tcPr>
          <w:p w14:paraId="2508C471" w14:textId="77777777" w:rsidR="00FB5CD1" w:rsidRPr="00460028" w:rsidRDefault="00FB5CD1" w:rsidP="00914E26">
            <w:pPr>
              <w:pStyle w:val="Tabletext"/>
            </w:pPr>
          </w:p>
        </w:tc>
        <w:tc>
          <w:tcPr>
            <w:tcW w:w="3576" w:type="dxa"/>
            <w:vAlign w:val="center"/>
          </w:tcPr>
          <w:p w14:paraId="5C64EF07" w14:textId="77777777" w:rsidR="00FB5CD1" w:rsidRPr="00460028" w:rsidRDefault="00FB5CD1" w:rsidP="00914E26">
            <w:pPr>
              <w:pStyle w:val="Tabletext"/>
            </w:pPr>
          </w:p>
        </w:tc>
        <w:tc>
          <w:tcPr>
            <w:tcW w:w="5001" w:type="dxa"/>
            <w:vAlign w:val="center"/>
          </w:tcPr>
          <w:p w14:paraId="2732C06D" w14:textId="77777777" w:rsidR="00FB5CD1" w:rsidRPr="00460028" w:rsidRDefault="00FB5CD1" w:rsidP="00914E26">
            <w:pPr>
              <w:pStyle w:val="Tabletext"/>
            </w:pPr>
          </w:p>
        </w:tc>
      </w:tr>
      <w:tr w:rsidR="00FB5CD1" w:rsidRPr="00460028" w14:paraId="5F9E1DEF" w14:textId="77777777" w:rsidTr="005E4659">
        <w:trPr>
          <w:trHeight w:val="851"/>
        </w:trPr>
        <w:tc>
          <w:tcPr>
            <w:tcW w:w="1908" w:type="dxa"/>
            <w:vAlign w:val="center"/>
          </w:tcPr>
          <w:p w14:paraId="477E568B" w14:textId="77777777" w:rsidR="00FB5CD1" w:rsidRPr="00460028" w:rsidRDefault="00FB5CD1" w:rsidP="00914E26">
            <w:pPr>
              <w:pStyle w:val="Tabletext"/>
            </w:pPr>
          </w:p>
        </w:tc>
        <w:tc>
          <w:tcPr>
            <w:tcW w:w="3576" w:type="dxa"/>
            <w:vAlign w:val="center"/>
          </w:tcPr>
          <w:p w14:paraId="54CADD93" w14:textId="77777777" w:rsidR="00FB5CD1" w:rsidRPr="00460028" w:rsidRDefault="00FB5CD1" w:rsidP="00914E26">
            <w:pPr>
              <w:pStyle w:val="Tabletext"/>
            </w:pPr>
          </w:p>
        </w:tc>
        <w:tc>
          <w:tcPr>
            <w:tcW w:w="5001" w:type="dxa"/>
            <w:vAlign w:val="center"/>
          </w:tcPr>
          <w:p w14:paraId="05A32A65" w14:textId="77777777" w:rsidR="00FB5CD1" w:rsidRPr="00460028" w:rsidRDefault="00FB5CD1" w:rsidP="00914E26">
            <w:pPr>
              <w:pStyle w:val="Tabletext"/>
            </w:pPr>
          </w:p>
        </w:tc>
      </w:tr>
      <w:tr w:rsidR="00FB5CD1" w:rsidRPr="00460028" w14:paraId="6D601E37" w14:textId="77777777" w:rsidTr="005E4659">
        <w:trPr>
          <w:trHeight w:val="851"/>
        </w:trPr>
        <w:tc>
          <w:tcPr>
            <w:tcW w:w="1908" w:type="dxa"/>
            <w:vAlign w:val="center"/>
          </w:tcPr>
          <w:p w14:paraId="4FEF5156" w14:textId="77777777" w:rsidR="00FB5CD1" w:rsidRPr="00460028" w:rsidRDefault="00FB5CD1" w:rsidP="00914E26">
            <w:pPr>
              <w:pStyle w:val="Tabletext"/>
            </w:pPr>
          </w:p>
        </w:tc>
        <w:tc>
          <w:tcPr>
            <w:tcW w:w="3576" w:type="dxa"/>
            <w:vAlign w:val="center"/>
          </w:tcPr>
          <w:p w14:paraId="2B101F38" w14:textId="77777777" w:rsidR="00FB5CD1" w:rsidRPr="00460028" w:rsidRDefault="00FB5CD1" w:rsidP="00914E26">
            <w:pPr>
              <w:pStyle w:val="Tabletext"/>
            </w:pPr>
          </w:p>
        </w:tc>
        <w:tc>
          <w:tcPr>
            <w:tcW w:w="5001" w:type="dxa"/>
            <w:vAlign w:val="center"/>
          </w:tcPr>
          <w:p w14:paraId="248A6C0E" w14:textId="77777777" w:rsidR="00FB5CD1" w:rsidRPr="00460028" w:rsidRDefault="00FB5CD1" w:rsidP="00914E26">
            <w:pPr>
              <w:pStyle w:val="Tabletext"/>
            </w:pPr>
          </w:p>
        </w:tc>
      </w:tr>
    </w:tbl>
    <w:p w14:paraId="1B74089D" w14:textId="77777777" w:rsidR="00914E26" w:rsidRDefault="00914E26" w:rsidP="00D74AE1"/>
    <w:p w14:paraId="4D7B206A" w14:textId="77777777" w:rsidR="005E4659" w:rsidRDefault="005E4659" w:rsidP="00914E26">
      <w:pPr>
        <w:spacing w:after="200" w:line="276" w:lineRule="auto"/>
        <w:sectPr w:rsidR="005E4659"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49AF6C38" w14:textId="77777777" w:rsidR="00246BAC" w:rsidRDefault="004A4EC4">
      <w:pPr>
        <w:pStyle w:val="TOC1"/>
        <w:rPr>
          <w:rFonts w:eastAsiaTheme="minorEastAsia"/>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246BAC" w:rsidRPr="006D5B76">
        <w:t>1.</w:t>
      </w:r>
      <w:r w:rsidR="00246BAC">
        <w:rPr>
          <w:rFonts w:eastAsiaTheme="minorEastAsia"/>
          <w:b w:val="0"/>
          <w:color w:val="auto"/>
          <w:sz w:val="24"/>
          <w:szCs w:val="24"/>
          <w:lang w:val="en-US"/>
        </w:rPr>
        <w:tab/>
      </w:r>
      <w:r w:rsidR="00246BAC">
        <w:t>INTRODUCTION</w:t>
      </w:r>
      <w:r w:rsidR="00246BAC">
        <w:tab/>
      </w:r>
      <w:r w:rsidR="00246BAC">
        <w:fldChar w:fldCharType="begin"/>
      </w:r>
      <w:r w:rsidR="00246BAC">
        <w:instrText xml:space="preserve"> PAGEREF _Toc456175534 \h </w:instrText>
      </w:r>
      <w:r w:rsidR="00246BAC">
        <w:fldChar w:fldCharType="separate"/>
      </w:r>
      <w:r w:rsidR="00246BAC">
        <w:t>4</w:t>
      </w:r>
      <w:r w:rsidR="00246BAC">
        <w:fldChar w:fldCharType="end"/>
      </w:r>
    </w:p>
    <w:p w14:paraId="69D77130" w14:textId="77777777" w:rsidR="00246BAC" w:rsidRDefault="00246BAC">
      <w:pPr>
        <w:pStyle w:val="TOC1"/>
        <w:rPr>
          <w:rFonts w:eastAsiaTheme="minorEastAsia"/>
          <w:b w:val="0"/>
          <w:color w:val="auto"/>
          <w:sz w:val="24"/>
          <w:szCs w:val="24"/>
          <w:lang w:val="en-US"/>
        </w:rPr>
      </w:pPr>
      <w:r w:rsidRPr="006D5B76">
        <w:t>2.</w:t>
      </w:r>
      <w:r>
        <w:rPr>
          <w:rFonts w:eastAsiaTheme="minorEastAsia"/>
          <w:b w:val="0"/>
          <w:color w:val="auto"/>
          <w:sz w:val="24"/>
          <w:szCs w:val="24"/>
          <w:lang w:val="en-US"/>
        </w:rPr>
        <w:tab/>
      </w:r>
      <w:r w:rsidRPr="006D5B76">
        <w:t>HOW TO USE THIS GUIDELINE</w:t>
      </w:r>
      <w:r>
        <w:tab/>
      </w:r>
      <w:r>
        <w:fldChar w:fldCharType="begin"/>
      </w:r>
      <w:r>
        <w:instrText xml:space="preserve"> PAGEREF _Toc456175535 \h </w:instrText>
      </w:r>
      <w:r>
        <w:fldChar w:fldCharType="separate"/>
      </w:r>
      <w:r>
        <w:t>4</w:t>
      </w:r>
      <w:r>
        <w:fldChar w:fldCharType="end"/>
      </w:r>
    </w:p>
    <w:p w14:paraId="091E3E45" w14:textId="77777777" w:rsidR="00246BAC" w:rsidRDefault="00246BAC">
      <w:pPr>
        <w:pStyle w:val="TOC2"/>
        <w:rPr>
          <w:rFonts w:eastAsiaTheme="minorEastAsia"/>
          <w:color w:val="auto"/>
          <w:sz w:val="24"/>
          <w:szCs w:val="24"/>
          <w:lang w:val="en-US"/>
        </w:rPr>
      </w:pPr>
      <w:r w:rsidRPr="006D5B76">
        <w:t>2.1.</w:t>
      </w:r>
      <w:r>
        <w:rPr>
          <w:rFonts w:eastAsiaTheme="minorEastAsia"/>
          <w:color w:val="auto"/>
          <w:sz w:val="24"/>
          <w:szCs w:val="24"/>
          <w:lang w:val="en-US"/>
        </w:rPr>
        <w:tab/>
      </w:r>
      <w:r>
        <w:t>Scope</w:t>
      </w:r>
      <w:r>
        <w:tab/>
      </w:r>
      <w:r>
        <w:fldChar w:fldCharType="begin"/>
      </w:r>
      <w:r>
        <w:instrText xml:space="preserve"> PAGEREF _Toc456175536 \h </w:instrText>
      </w:r>
      <w:r>
        <w:fldChar w:fldCharType="separate"/>
      </w:r>
      <w:r>
        <w:t>4</w:t>
      </w:r>
      <w:r>
        <w:fldChar w:fldCharType="end"/>
      </w:r>
    </w:p>
    <w:p w14:paraId="68478BE5" w14:textId="77777777" w:rsidR="00246BAC" w:rsidRDefault="00246BAC">
      <w:pPr>
        <w:pStyle w:val="TOC2"/>
        <w:rPr>
          <w:rFonts w:eastAsiaTheme="minorEastAsia"/>
          <w:color w:val="auto"/>
          <w:sz w:val="24"/>
          <w:szCs w:val="24"/>
          <w:lang w:val="en-US"/>
        </w:rPr>
      </w:pPr>
      <w:r w:rsidRPr="006D5B76">
        <w:t>2.2.</w:t>
      </w:r>
      <w:r>
        <w:rPr>
          <w:rFonts w:eastAsiaTheme="minorEastAsia"/>
          <w:color w:val="auto"/>
          <w:sz w:val="24"/>
          <w:szCs w:val="24"/>
          <w:lang w:val="en-US"/>
        </w:rPr>
        <w:tab/>
      </w:r>
      <w:r>
        <w:t>Application of the 1067 series of Guidelines</w:t>
      </w:r>
      <w:r>
        <w:tab/>
      </w:r>
      <w:r>
        <w:fldChar w:fldCharType="begin"/>
      </w:r>
      <w:r>
        <w:instrText xml:space="preserve"> PAGEREF _Toc456175537 \h </w:instrText>
      </w:r>
      <w:r>
        <w:fldChar w:fldCharType="separate"/>
      </w:r>
      <w:r>
        <w:t>5</w:t>
      </w:r>
      <w:r>
        <w:fldChar w:fldCharType="end"/>
      </w:r>
    </w:p>
    <w:p w14:paraId="1BCEBE30" w14:textId="77777777" w:rsidR="00246BAC" w:rsidRDefault="00246BAC">
      <w:pPr>
        <w:pStyle w:val="TOC1"/>
        <w:rPr>
          <w:rFonts w:eastAsiaTheme="minorEastAsia"/>
          <w:b w:val="0"/>
          <w:color w:val="auto"/>
          <w:sz w:val="24"/>
          <w:szCs w:val="24"/>
          <w:lang w:val="en-US"/>
        </w:rPr>
      </w:pPr>
      <w:r w:rsidRPr="006D5B76">
        <w:t>3.</w:t>
      </w:r>
      <w:r>
        <w:rPr>
          <w:rFonts w:eastAsiaTheme="minorEastAsia"/>
          <w:b w:val="0"/>
          <w:color w:val="auto"/>
          <w:sz w:val="24"/>
          <w:szCs w:val="24"/>
          <w:lang w:val="en-US"/>
        </w:rPr>
        <w:tab/>
      </w:r>
      <w:r>
        <w:t>SELECTION OF POWER SYSTEMS AND ENERGY STORAGE</w:t>
      </w:r>
      <w:r>
        <w:tab/>
      </w:r>
      <w:r>
        <w:fldChar w:fldCharType="begin"/>
      </w:r>
      <w:r>
        <w:instrText xml:space="preserve"> PAGEREF _Toc456175538 \h </w:instrText>
      </w:r>
      <w:r>
        <w:fldChar w:fldCharType="separate"/>
      </w:r>
      <w:r>
        <w:t>6</w:t>
      </w:r>
      <w:r>
        <w:fldChar w:fldCharType="end"/>
      </w:r>
    </w:p>
    <w:p w14:paraId="656303CA" w14:textId="77777777" w:rsidR="00246BAC" w:rsidRDefault="00246BAC">
      <w:pPr>
        <w:pStyle w:val="TOC2"/>
        <w:rPr>
          <w:rFonts w:eastAsiaTheme="minorEastAsia"/>
          <w:color w:val="auto"/>
          <w:sz w:val="24"/>
          <w:szCs w:val="24"/>
          <w:lang w:val="en-US"/>
        </w:rPr>
      </w:pPr>
      <w:r w:rsidRPr="006D5B76">
        <w:t>3.1.</w:t>
      </w:r>
      <w:r>
        <w:rPr>
          <w:rFonts w:eastAsiaTheme="minorEastAsia"/>
          <w:color w:val="auto"/>
          <w:sz w:val="24"/>
          <w:szCs w:val="24"/>
          <w:lang w:val="en-US"/>
        </w:rPr>
        <w:tab/>
      </w:r>
      <w:r>
        <w:t>General</w:t>
      </w:r>
      <w:r>
        <w:tab/>
      </w:r>
      <w:r>
        <w:fldChar w:fldCharType="begin"/>
      </w:r>
      <w:r>
        <w:instrText xml:space="preserve"> PAGEREF _Toc456175539 \h </w:instrText>
      </w:r>
      <w:r>
        <w:fldChar w:fldCharType="separate"/>
      </w:r>
      <w:r>
        <w:t>6</w:t>
      </w:r>
      <w:r>
        <w:fldChar w:fldCharType="end"/>
      </w:r>
    </w:p>
    <w:p w14:paraId="229539BF" w14:textId="77777777" w:rsidR="00246BAC" w:rsidRDefault="00246BAC">
      <w:pPr>
        <w:pStyle w:val="TOC2"/>
        <w:rPr>
          <w:rFonts w:eastAsiaTheme="minorEastAsia"/>
          <w:color w:val="auto"/>
          <w:sz w:val="24"/>
          <w:szCs w:val="24"/>
          <w:lang w:val="en-US"/>
        </w:rPr>
      </w:pPr>
      <w:r w:rsidRPr="006D5B76">
        <w:t>3.2.</w:t>
      </w:r>
      <w:r>
        <w:rPr>
          <w:rFonts w:eastAsiaTheme="minorEastAsia"/>
          <w:color w:val="auto"/>
          <w:sz w:val="24"/>
          <w:szCs w:val="24"/>
          <w:lang w:val="en-US"/>
        </w:rPr>
        <w:tab/>
      </w:r>
      <w:r>
        <w:t>Guidance on Power Sources</w:t>
      </w:r>
      <w:r>
        <w:tab/>
      </w:r>
      <w:r>
        <w:fldChar w:fldCharType="begin"/>
      </w:r>
      <w:r>
        <w:instrText xml:space="preserve"> PAGEREF _Toc456175540 \h </w:instrText>
      </w:r>
      <w:r>
        <w:fldChar w:fldCharType="separate"/>
      </w:r>
      <w:r>
        <w:t>6</w:t>
      </w:r>
      <w:r>
        <w:fldChar w:fldCharType="end"/>
      </w:r>
    </w:p>
    <w:p w14:paraId="51D5144D" w14:textId="77777777" w:rsidR="00246BAC" w:rsidRDefault="00246BAC">
      <w:pPr>
        <w:pStyle w:val="TOC2"/>
        <w:rPr>
          <w:rFonts w:eastAsiaTheme="minorEastAsia"/>
          <w:color w:val="auto"/>
          <w:sz w:val="24"/>
          <w:szCs w:val="24"/>
          <w:lang w:val="en-US"/>
        </w:rPr>
      </w:pPr>
      <w:r w:rsidRPr="006D5B76">
        <w:t>3.3.</w:t>
      </w:r>
      <w:r>
        <w:rPr>
          <w:rFonts w:eastAsiaTheme="minorEastAsia"/>
          <w:color w:val="auto"/>
          <w:sz w:val="24"/>
          <w:szCs w:val="24"/>
          <w:lang w:val="en-US"/>
        </w:rPr>
        <w:tab/>
      </w:r>
      <w:r>
        <w:t>Redundancy and Autonomy</w:t>
      </w:r>
      <w:r>
        <w:tab/>
      </w:r>
      <w:r>
        <w:fldChar w:fldCharType="begin"/>
      </w:r>
      <w:r>
        <w:instrText xml:space="preserve"> PAGEREF _Toc456175541 \h </w:instrText>
      </w:r>
      <w:r>
        <w:fldChar w:fldCharType="separate"/>
      </w:r>
      <w:r>
        <w:t>6</w:t>
      </w:r>
      <w:r>
        <w:fldChar w:fldCharType="end"/>
      </w:r>
    </w:p>
    <w:p w14:paraId="7678A57C" w14:textId="77777777" w:rsidR="00246BAC" w:rsidRDefault="00246BAC">
      <w:pPr>
        <w:pStyle w:val="TOC2"/>
        <w:rPr>
          <w:rFonts w:eastAsiaTheme="minorEastAsia"/>
          <w:color w:val="auto"/>
          <w:sz w:val="24"/>
          <w:szCs w:val="24"/>
          <w:lang w:val="en-US"/>
        </w:rPr>
      </w:pPr>
      <w:r w:rsidRPr="006D5B76">
        <w:t>3.4.</w:t>
      </w:r>
      <w:r>
        <w:rPr>
          <w:rFonts w:eastAsiaTheme="minorEastAsia"/>
          <w:color w:val="auto"/>
          <w:sz w:val="24"/>
          <w:szCs w:val="24"/>
          <w:lang w:val="en-US"/>
        </w:rPr>
        <w:tab/>
      </w:r>
      <w:r>
        <w:t>User Requirements</w:t>
      </w:r>
      <w:r>
        <w:tab/>
      </w:r>
      <w:r>
        <w:fldChar w:fldCharType="begin"/>
      </w:r>
      <w:r>
        <w:instrText xml:space="preserve"> PAGEREF _Toc456175542 \h </w:instrText>
      </w:r>
      <w:r>
        <w:fldChar w:fldCharType="separate"/>
      </w:r>
      <w:r>
        <w:t>9</w:t>
      </w:r>
      <w:r>
        <w:fldChar w:fldCharType="end"/>
      </w:r>
    </w:p>
    <w:p w14:paraId="0D718C3F" w14:textId="77777777" w:rsidR="00246BAC" w:rsidRDefault="00246BAC">
      <w:pPr>
        <w:pStyle w:val="TOC2"/>
        <w:rPr>
          <w:rFonts w:eastAsiaTheme="minorEastAsia"/>
          <w:color w:val="auto"/>
          <w:sz w:val="24"/>
          <w:szCs w:val="24"/>
          <w:lang w:val="en-US"/>
        </w:rPr>
      </w:pPr>
      <w:r w:rsidRPr="006D5B76">
        <w:t>3.5.</w:t>
      </w:r>
      <w:r>
        <w:rPr>
          <w:rFonts w:eastAsiaTheme="minorEastAsia"/>
          <w:color w:val="auto"/>
          <w:sz w:val="24"/>
          <w:szCs w:val="24"/>
          <w:lang w:val="en-US"/>
        </w:rPr>
        <w:tab/>
      </w:r>
      <w:r>
        <w:t>Automation</w:t>
      </w:r>
      <w:r>
        <w:tab/>
      </w:r>
      <w:r>
        <w:fldChar w:fldCharType="begin"/>
      </w:r>
      <w:r>
        <w:instrText xml:space="preserve"> PAGEREF _Toc456175543 \h </w:instrText>
      </w:r>
      <w:r>
        <w:fldChar w:fldCharType="separate"/>
      </w:r>
      <w:r>
        <w:t>9</w:t>
      </w:r>
      <w:r>
        <w:fldChar w:fldCharType="end"/>
      </w:r>
    </w:p>
    <w:p w14:paraId="581E0CA6" w14:textId="77777777" w:rsidR="00246BAC" w:rsidRDefault="00246BAC">
      <w:pPr>
        <w:pStyle w:val="TOC3"/>
        <w:tabs>
          <w:tab w:val="left" w:pos="1134"/>
          <w:tab w:val="right" w:leader="dot" w:pos="10195"/>
        </w:tabs>
        <w:rPr>
          <w:rFonts w:eastAsiaTheme="minorEastAsia"/>
          <w:noProof/>
          <w:sz w:val="24"/>
          <w:szCs w:val="24"/>
          <w:lang w:val="en-US"/>
        </w:rPr>
      </w:pPr>
      <w:r w:rsidRPr="006D5B76">
        <w:rPr>
          <w:noProof/>
        </w:rPr>
        <w:t>3.5.1.</w:t>
      </w:r>
      <w:r>
        <w:rPr>
          <w:rFonts w:eastAsiaTheme="minorEastAsia"/>
          <w:noProof/>
          <w:sz w:val="24"/>
          <w:szCs w:val="24"/>
          <w:lang w:val="en-US"/>
        </w:rPr>
        <w:tab/>
      </w:r>
      <w:r>
        <w:rPr>
          <w:noProof/>
        </w:rPr>
        <w:t>Disadvantages</w:t>
      </w:r>
      <w:r>
        <w:rPr>
          <w:noProof/>
        </w:rPr>
        <w:tab/>
      </w:r>
      <w:r>
        <w:rPr>
          <w:noProof/>
        </w:rPr>
        <w:fldChar w:fldCharType="begin"/>
      </w:r>
      <w:r>
        <w:rPr>
          <w:noProof/>
        </w:rPr>
        <w:instrText xml:space="preserve"> PAGEREF _Toc456175544 \h </w:instrText>
      </w:r>
      <w:r>
        <w:rPr>
          <w:noProof/>
        </w:rPr>
      </w:r>
      <w:r>
        <w:rPr>
          <w:noProof/>
        </w:rPr>
        <w:fldChar w:fldCharType="separate"/>
      </w:r>
      <w:r>
        <w:rPr>
          <w:noProof/>
        </w:rPr>
        <w:t>9</w:t>
      </w:r>
      <w:r>
        <w:rPr>
          <w:noProof/>
        </w:rPr>
        <w:fldChar w:fldCharType="end"/>
      </w:r>
    </w:p>
    <w:p w14:paraId="13D82C40" w14:textId="77777777" w:rsidR="00246BAC" w:rsidRDefault="00246BAC">
      <w:pPr>
        <w:pStyle w:val="TOC1"/>
        <w:rPr>
          <w:rFonts w:eastAsiaTheme="minorEastAsia"/>
          <w:b w:val="0"/>
          <w:color w:val="auto"/>
          <w:sz w:val="24"/>
          <w:szCs w:val="24"/>
          <w:lang w:val="en-US"/>
        </w:rPr>
      </w:pPr>
      <w:r w:rsidRPr="006D5B76">
        <w:t>4.</w:t>
      </w:r>
      <w:r>
        <w:rPr>
          <w:rFonts w:eastAsiaTheme="minorEastAsia"/>
          <w:b w:val="0"/>
          <w:color w:val="auto"/>
          <w:sz w:val="24"/>
          <w:szCs w:val="24"/>
          <w:lang w:val="en-US"/>
        </w:rPr>
        <w:tab/>
      </w:r>
      <w:r>
        <w:t>LIFE CYCLE MANAGEMENT CONSIDERATIONS</w:t>
      </w:r>
      <w:r>
        <w:tab/>
      </w:r>
      <w:r>
        <w:fldChar w:fldCharType="begin"/>
      </w:r>
      <w:r>
        <w:instrText xml:space="preserve"> PAGEREF _Toc456175545 \h </w:instrText>
      </w:r>
      <w:r>
        <w:fldChar w:fldCharType="separate"/>
      </w:r>
      <w:r>
        <w:t>9</w:t>
      </w:r>
      <w:r>
        <w:fldChar w:fldCharType="end"/>
      </w:r>
    </w:p>
    <w:p w14:paraId="672654F6" w14:textId="77777777" w:rsidR="00246BAC" w:rsidRDefault="00246BAC">
      <w:pPr>
        <w:pStyle w:val="TOC2"/>
        <w:rPr>
          <w:rFonts w:eastAsiaTheme="minorEastAsia"/>
          <w:color w:val="auto"/>
          <w:sz w:val="24"/>
          <w:szCs w:val="24"/>
          <w:lang w:val="en-US"/>
        </w:rPr>
      </w:pPr>
      <w:r w:rsidRPr="006D5B76">
        <w:t>4.1.</w:t>
      </w:r>
      <w:r>
        <w:rPr>
          <w:rFonts w:eastAsiaTheme="minorEastAsia"/>
          <w:color w:val="auto"/>
          <w:sz w:val="24"/>
          <w:szCs w:val="24"/>
          <w:lang w:val="en-US"/>
        </w:rPr>
        <w:tab/>
      </w:r>
      <w:r>
        <w:t>The Life Cycle Management covers from conception to disposal and is having an increasing impact on the design</w:t>
      </w:r>
      <w:r>
        <w:tab/>
      </w:r>
      <w:r>
        <w:fldChar w:fldCharType="begin"/>
      </w:r>
      <w:r>
        <w:instrText xml:space="preserve"> PAGEREF _Toc456175546 \h </w:instrText>
      </w:r>
      <w:r>
        <w:fldChar w:fldCharType="separate"/>
      </w:r>
      <w:r>
        <w:t>9</w:t>
      </w:r>
      <w:r>
        <w:fldChar w:fldCharType="end"/>
      </w:r>
    </w:p>
    <w:p w14:paraId="449646AC" w14:textId="77777777" w:rsidR="00246BAC" w:rsidRDefault="00246BAC">
      <w:pPr>
        <w:pStyle w:val="TOC3"/>
        <w:tabs>
          <w:tab w:val="left" w:pos="1134"/>
          <w:tab w:val="right" w:leader="dot" w:pos="10195"/>
        </w:tabs>
        <w:rPr>
          <w:rFonts w:eastAsiaTheme="minorEastAsia"/>
          <w:noProof/>
          <w:sz w:val="24"/>
          <w:szCs w:val="24"/>
          <w:lang w:val="en-US"/>
        </w:rPr>
      </w:pPr>
      <w:r w:rsidRPr="006D5B76">
        <w:rPr>
          <w:noProof/>
        </w:rPr>
        <w:t>4.1.1.</w:t>
      </w:r>
      <w:r>
        <w:rPr>
          <w:rFonts w:eastAsiaTheme="minorEastAsia"/>
          <w:noProof/>
          <w:sz w:val="24"/>
          <w:szCs w:val="24"/>
          <w:lang w:val="en-US"/>
        </w:rPr>
        <w:tab/>
      </w:r>
      <w:r>
        <w:rPr>
          <w:noProof/>
        </w:rPr>
        <w:t>Capturing the Mariners Requirements</w:t>
      </w:r>
      <w:r>
        <w:rPr>
          <w:noProof/>
        </w:rPr>
        <w:tab/>
      </w:r>
      <w:r>
        <w:rPr>
          <w:noProof/>
        </w:rPr>
        <w:fldChar w:fldCharType="begin"/>
      </w:r>
      <w:r>
        <w:rPr>
          <w:noProof/>
        </w:rPr>
        <w:instrText xml:space="preserve"> PAGEREF _Toc456175547 \h </w:instrText>
      </w:r>
      <w:r>
        <w:rPr>
          <w:noProof/>
        </w:rPr>
      </w:r>
      <w:r>
        <w:rPr>
          <w:noProof/>
        </w:rPr>
        <w:fldChar w:fldCharType="separate"/>
      </w:r>
      <w:r>
        <w:rPr>
          <w:noProof/>
        </w:rPr>
        <w:t>9</w:t>
      </w:r>
      <w:r>
        <w:rPr>
          <w:noProof/>
        </w:rPr>
        <w:fldChar w:fldCharType="end"/>
      </w:r>
    </w:p>
    <w:p w14:paraId="5421FE23" w14:textId="77777777" w:rsidR="00246BAC" w:rsidRDefault="00246BAC">
      <w:pPr>
        <w:pStyle w:val="TOC3"/>
        <w:tabs>
          <w:tab w:val="left" w:pos="1134"/>
          <w:tab w:val="right" w:leader="dot" w:pos="10195"/>
        </w:tabs>
        <w:rPr>
          <w:rFonts w:eastAsiaTheme="minorEastAsia"/>
          <w:noProof/>
          <w:sz w:val="24"/>
          <w:szCs w:val="24"/>
          <w:lang w:val="en-US"/>
        </w:rPr>
      </w:pPr>
      <w:r w:rsidRPr="006D5B76">
        <w:rPr>
          <w:noProof/>
        </w:rPr>
        <w:t>4.1.2.</w:t>
      </w:r>
      <w:r>
        <w:rPr>
          <w:rFonts w:eastAsiaTheme="minorEastAsia"/>
          <w:noProof/>
          <w:sz w:val="24"/>
          <w:szCs w:val="24"/>
          <w:lang w:val="en-US"/>
        </w:rPr>
        <w:tab/>
      </w:r>
      <w:r>
        <w:rPr>
          <w:noProof/>
        </w:rPr>
        <w:t>Consideration of Design Options</w:t>
      </w:r>
      <w:r>
        <w:rPr>
          <w:noProof/>
        </w:rPr>
        <w:tab/>
      </w:r>
      <w:r>
        <w:rPr>
          <w:noProof/>
        </w:rPr>
        <w:fldChar w:fldCharType="begin"/>
      </w:r>
      <w:r>
        <w:rPr>
          <w:noProof/>
        </w:rPr>
        <w:instrText xml:space="preserve"> PAGEREF _Toc456175548 \h </w:instrText>
      </w:r>
      <w:r>
        <w:rPr>
          <w:noProof/>
        </w:rPr>
      </w:r>
      <w:r>
        <w:rPr>
          <w:noProof/>
        </w:rPr>
        <w:fldChar w:fldCharType="separate"/>
      </w:r>
      <w:r>
        <w:rPr>
          <w:noProof/>
        </w:rPr>
        <w:t>9</w:t>
      </w:r>
      <w:r>
        <w:rPr>
          <w:noProof/>
        </w:rPr>
        <w:fldChar w:fldCharType="end"/>
      </w:r>
    </w:p>
    <w:p w14:paraId="371F73C2" w14:textId="77777777" w:rsidR="00246BAC" w:rsidRDefault="00246BAC">
      <w:pPr>
        <w:pStyle w:val="TOC3"/>
        <w:tabs>
          <w:tab w:val="left" w:pos="1134"/>
          <w:tab w:val="right" w:leader="dot" w:pos="10195"/>
        </w:tabs>
        <w:rPr>
          <w:rFonts w:eastAsiaTheme="minorEastAsia"/>
          <w:noProof/>
          <w:sz w:val="24"/>
          <w:szCs w:val="24"/>
          <w:lang w:val="en-US"/>
        </w:rPr>
      </w:pPr>
      <w:r w:rsidRPr="006D5B76">
        <w:rPr>
          <w:noProof/>
        </w:rPr>
        <w:t>4.1.3.</w:t>
      </w:r>
      <w:r>
        <w:rPr>
          <w:rFonts w:eastAsiaTheme="minorEastAsia"/>
          <w:noProof/>
          <w:sz w:val="24"/>
          <w:szCs w:val="24"/>
          <w:lang w:val="en-US"/>
        </w:rPr>
        <w:tab/>
      </w:r>
      <w:r>
        <w:rPr>
          <w:noProof/>
        </w:rPr>
        <w:t>Heritage</w:t>
      </w:r>
      <w:r>
        <w:rPr>
          <w:noProof/>
        </w:rPr>
        <w:tab/>
      </w:r>
      <w:r>
        <w:rPr>
          <w:noProof/>
        </w:rPr>
        <w:fldChar w:fldCharType="begin"/>
      </w:r>
      <w:r>
        <w:rPr>
          <w:noProof/>
        </w:rPr>
        <w:instrText xml:space="preserve"> PAGEREF _Toc456175549 \h </w:instrText>
      </w:r>
      <w:r>
        <w:rPr>
          <w:noProof/>
        </w:rPr>
      </w:r>
      <w:r>
        <w:rPr>
          <w:noProof/>
        </w:rPr>
        <w:fldChar w:fldCharType="separate"/>
      </w:r>
      <w:r>
        <w:rPr>
          <w:noProof/>
        </w:rPr>
        <w:t>10</w:t>
      </w:r>
      <w:r>
        <w:rPr>
          <w:noProof/>
        </w:rPr>
        <w:fldChar w:fldCharType="end"/>
      </w:r>
    </w:p>
    <w:p w14:paraId="4CA8BAA8" w14:textId="77777777" w:rsidR="00246BAC" w:rsidRDefault="00246BAC">
      <w:pPr>
        <w:pStyle w:val="TOC3"/>
        <w:tabs>
          <w:tab w:val="left" w:pos="1134"/>
          <w:tab w:val="right" w:leader="dot" w:pos="10195"/>
        </w:tabs>
        <w:rPr>
          <w:rFonts w:eastAsiaTheme="minorEastAsia"/>
          <w:noProof/>
          <w:sz w:val="24"/>
          <w:szCs w:val="24"/>
          <w:lang w:val="en-US"/>
        </w:rPr>
      </w:pPr>
      <w:r w:rsidRPr="006D5B76">
        <w:rPr>
          <w:noProof/>
        </w:rPr>
        <w:t>4.1.4.</w:t>
      </w:r>
      <w:r>
        <w:rPr>
          <w:rFonts w:eastAsiaTheme="minorEastAsia"/>
          <w:noProof/>
          <w:sz w:val="24"/>
          <w:szCs w:val="24"/>
          <w:lang w:val="en-US"/>
        </w:rPr>
        <w:tab/>
      </w:r>
      <w:r>
        <w:rPr>
          <w:noProof/>
        </w:rPr>
        <w:t>Design life</w:t>
      </w:r>
      <w:r>
        <w:rPr>
          <w:noProof/>
        </w:rPr>
        <w:tab/>
      </w:r>
      <w:r>
        <w:rPr>
          <w:noProof/>
        </w:rPr>
        <w:fldChar w:fldCharType="begin"/>
      </w:r>
      <w:r>
        <w:rPr>
          <w:noProof/>
        </w:rPr>
        <w:instrText xml:space="preserve"> PAGEREF _Toc456175550 \h </w:instrText>
      </w:r>
      <w:r>
        <w:rPr>
          <w:noProof/>
        </w:rPr>
      </w:r>
      <w:r>
        <w:rPr>
          <w:noProof/>
        </w:rPr>
        <w:fldChar w:fldCharType="separate"/>
      </w:r>
      <w:r>
        <w:rPr>
          <w:noProof/>
        </w:rPr>
        <w:t>10</w:t>
      </w:r>
      <w:r>
        <w:rPr>
          <w:noProof/>
        </w:rPr>
        <w:fldChar w:fldCharType="end"/>
      </w:r>
    </w:p>
    <w:p w14:paraId="000DAF6E" w14:textId="77777777" w:rsidR="00246BAC" w:rsidRDefault="00246BAC">
      <w:pPr>
        <w:pStyle w:val="TOC2"/>
        <w:rPr>
          <w:rFonts w:eastAsiaTheme="minorEastAsia"/>
          <w:color w:val="auto"/>
          <w:sz w:val="24"/>
          <w:szCs w:val="24"/>
          <w:lang w:val="en-US"/>
        </w:rPr>
      </w:pPr>
      <w:r w:rsidRPr="006D5B76">
        <w:t>4.2.</w:t>
      </w:r>
      <w:r>
        <w:rPr>
          <w:rFonts w:eastAsiaTheme="minorEastAsia"/>
          <w:color w:val="auto"/>
          <w:sz w:val="24"/>
          <w:szCs w:val="24"/>
          <w:lang w:val="en-US"/>
        </w:rPr>
        <w:tab/>
      </w:r>
      <w:r>
        <w:t>Implementation and In-Service phases</w:t>
      </w:r>
      <w:r>
        <w:tab/>
      </w:r>
      <w:r>
        <w:fldChar w:fldCharType="begin"/>
      </w:r>
      <w:r>
        <w:instrText xml:space="preserve"> PAGEREF _Toc456175551 \h </w:instrText>
      </w:r>
      <w:r>
        <w:fldChar w:fldCharType="separate"/>
      </w:r>
      <w:r>
        <w:t>10</w:t>
      </w:r>
      <w:r>
        <w:fldChar w:fldCharType="end"/>
      </w:r>
    </w:p>
    <w:p w14:paraId="280FADC2" w14:textId="77777777" w:rsidR="00246BAC" w:rsidRDefault="00246BAC">
      <w:pPr>
        <w:pStyle w:val="TOC2"/>
        <w:rPr>
          <w:rFonts w:eastAsiaTheme="minorEastAsia"/>
          <w:color w:val="auto"/>
          <w:sz w:val="24"/>
          <w:szCs w:val="24"/>
          <w:lang w:val="en-US"/>
        </w:rPr>
      </w:pPr>
      <w:r w:rsidRPr="006D5B76">
        <w:t>4.3.</w:t>
      </w:r>
      <w:r>
        <w:rPr>
          <w:rFonts w:eastAsiaTheme="minorEastAsia"/>
          <w:color w:val="auto"/>
          <w:sz w:val="24"/>
          <w:szCs w:val="24"/>
          <w:lang w:val="en-US"/>
        </w:rPr>
        <w:tab/>
      </w:r>
      <w:r>
        <w:t>Disposal phase</w:t>
      </w:r>
      <w:r>
        <w:tab/>
      </w:r>
      <w:r>
        <w:fldChar w:fldCharType="begin"/>
      </w:r>
      <w:r>
        <w:instrText xml:space="preserve"> PAGEREF _Toc456175552 \h </w:instrText>
      </w:r>
      <w:r>
        <w:fldChar w:fldCharType="separate"/>
      </w:r>
      <w:r>
        <w:t>10</w:t>
      </w:r>
      <w:r>
        <w:fldChar w:fldCharType="end"/>
      </w:r>
    </w:p>
    <w:p w14:paraId="7C89B80D" w14:textId="77777777" w:rsidR="00246BAC" w:rsidRDefault="00246BAC">
      <w:pPr>
        <w:pStyle w:val="TOC1"/>
        <w:rPr>
          <w:rFonts w:eastAsiaTheme="minorEastAsia"/>
          <w:b w:val="0"/>
          <w:color w:val="auto"/>
          <w:sz w:val="24"/>
          <w:szCs w:val="24"/>
          <w:lang w:val="en-US"/>
        </w:rPr>
      </w:pPr>
      <w:r w:rsidRPr="006D5B76">
        <w:t>5.</w:t>
      </w:r>
      <w:r>
        <w:rPr>
          <w:rFonts w:eastAsiaTheme="minorEastAsia"/>
          <w:b w:val="0"/>
          <w:color w:val="auto"/>
          <w:sz w:val="24"/>
          <w:szCs w:val="24"/>
          <w:lang w:val="en-US"/>
        </w:rPr>
        <w:tab/>
      </w:r>
      <w:r>
        <w:t>ACRONYMS</w:t>
      </w:r>
      <w:r>
        <w:tab/>
      </w:r>
      <w:r>
        <w:fldChar w:fldCharType="begin"/>
      </w:r>
      <w:r>
        <w:instrText xml:space="preserve"> PAGEREF _Toc456175553 \h </w:instrText>
      </w:r>
      <w:r>
        <w:fldChar w:fldCharType="separate"/>
      </w:r>
      <w:r>
        <w:t>10</w:t>
      </w:r>
      <w:r>
        <w:fldChar w:fldCharType="end"/>
      </w:r>
    </w:p>
    <w:p w14:paraId="4A66CAA0" w14:textId="77777777" w:rsidR="00246BAC" w:rsidRDefault="00246BAC">
      <w:pPr>
        <w:pStyle w:val="TOC1"/>
        <w:rPr>
          <w:rFonts w:eastAsiaTheme="minorEastAsia"/>
          <w:b w:val="0"/>
          <w:color w:val="auto"/>
          <w:sz w:val="24"/>
          <w:szCs w:val="24"/>
          <w:lang w:val="en-US"/>
        </w:rPr>
      </w:pPr>
      <w:r w:rsidRPr="006D5B76">
        <w:t>6.</w:t>
      </w:r>
      <w:r>
        <w:rPr>
          <w:rFonts w:eastAsiaTheme="minorEastAsia"/>
          <w:b w:val="0"/>
          <w:color w:val="auto"/>
          <w:sz w:val="24"/>
          <w:szCs w:val="24"/>
          <w:lang w:val="en-US"/>
        </w:rPr>
        <w:tab/>
      </w:r>
      <w:r w:rsidRPr="006D5B76">
        <w:t>REFERENCES</w:t>
      </w:r>
      <w:r>
        <w:tab/>
      </w:r>
      <w:r>
        <w:fldChar w:fldCharType="begin"/>
      </w:r>
      <w:r>
        <w:instrText xml:space="preserve"> PAGEREF _Toc456175554 \h </w:instrText>
      </w:r>
      <w:r>
        <w:fldChar w:fldCharType="separate"/>
      </w:r>
      <w:r>
        <w:t>11</w:t>
      </w:r>
      <w:r>
        <w:fldChar w:fldCharType="end"/>
      </w:r>
    </w:p>
    <w:p w14:paraId="6478385C" w14:textId="77777777" w:rsidR="00246BAC" w:rsidRDefault="00246BAC">
      <w:pPr>
        <w:pStyle w:val="TOC4"/>
        <w:rPr>
          <w:rFonts w:eastAsiaTheme="minorEastAsia"/>
          <w:b w:val="0"/>
          <w:noProof/>
          <w:color w:val="auto"/>
          <w:sz w:val="24"/>
          <w:szCs w:val="24"/>
          <w:lang w:val="en-US"/>
        </w:rPr>
      </w:pPr>
      <w:r w:rsidRPr="006D5B76">
        <w:rPr>
          <w:noProof/>
          <w:u w:color="407EC9"/>
        </w:rPr>
        <w:t>ANNEX A</w:t>
      </w:r>
      <w:r>
        <w:rPr>
          <w:rFonts w:eastAsiaTheme="minorEastAsia"/>
          <w:b w:val="0"/>
          <w:noProof/>
          <w:color w:val="auto"/>
          <w:sz w:val="24"/>
          <w:szCs w:val="24"/>
          <w:lang w:val="en-US"/>
        </w:rPr>
        <w:tab/>
      </w:r>
      <w:r>
        <w:rPr>
          <w:noProof/>
        </w:rPr>
        <w:t>SOLAR PHOTOVOLTAIC GLOSSARY</w:t>
      </w:r>
      <w:r>
        <w:rPr>
          <w:noProof/>
        </w:rPr>
        <w:tab/>
      </w:r>
      <w:r>
        <w:rPr>
          <w:noProof/>
        </w:rPr>
        <w:fldChar w:fldCharType="begin"/>
      </w:r>
      <w:r>
        <w:rPr>
          <w:noProof/>
        </w:rPr>
        <w:instrText xml:space="preserve"> PAGEREF _Toc456175555 \h </w:instrText>
      </w:r>
      <w:r>
        <w:rPr>
          <w:noProof/>
        </w:rPr>
      </w:r>
      <w:r>
        <w:rPr>
          <w:noProof/>
        </w:rPr>
        <w:fldChar w:fldCharType="separate"/>
      </w:r>
      <w:r>
        <w:rPr>
          <w:noProof/>
        </w:rPr>
        <w:t>12</w:t>
      </w:r>
      <w:r>
        <w:rPr>
          <w:noProof/>
        </w:rPr>
        <w:fldChar w:fldCharType="end"/>
      </w:r>
    </w:p>
    <w:p w14:paraId="36873391" w14:textId="77777777" w:rsidR="00642025" w:rsidRPr="0093492E" w:rsidRDefault="004A4EC4" w:rsidP="0093492E">
      <w:pPr>
        <w:rPr>
          <w:b/>
          <w:noProof/>
          <w:color w:val="00558C" w:themeColor="accent1"/>
          <w:sz w:val="22"/>
        </w:rPr>
      </w:pPr>
      <w:r>
        <w:rPr>
          <w:rFonts w:eastAsia="Times New Roman" w:cs="Times New Roman"/>
          <w:b/>
          <w:noProof/>
          <w:color w:val="00558C" w:themeColor="accent1"/>
          <w:sz w:val="22"/>
          <w:szCs w:val="20"/>
        </w:rPr>
        <w:fldChar w:fldCharType="end"/>
      </w:r>
    </w:p>
    <w:p w14:paraId="7BD218D0" w14:textId="77777777" w:rsidR="0078486B" w:rsidRDefault="002F265A" w:rsidP="00C9558A">
      <w:pPr>
        <w:pStyle w:val="ListofFigures"/>
      </w:pPr>
      <w:r>
        <w:t>List of Tables</w:t>
      </w:r>
    </w:p>
    <w:p w14:paraId="4EE5FDFC" w14:textId="77777777" w:rsidR="00246BAC"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246BAC">
        <w:rPr>
          <w:noProof/>
        </w:rPr>
        <w:t>Table 1</w:t>
      </w:r>
      <w:r w:rsidR="00246BAC">
        <w:rPr>
          <w:rFonts w:eastAsiaTheme="minorEastAsia"/>
          <w:i w:val="0"/>
          <w:noProof/>
          <w:sz w:val="24"/>
          <w:szCs w:val="24"/>
          <w:lang w:val="en-US"/>
        </w:rPr>
        <w:tab/>
      </w:r>
      <w:r w:rsidR="00246BAC">
        <w:rPr>
          <w:noProof/>
        </w:rPr>
        <w:t>Selection Guide of power systems for AtoN</w:t>
      </w:r>
      <w:r w:rsidR="00246BAC">
        <w:rPr>
          <w:noProof/>
        </w:rPr>
        <w:tab/>
      </w:r>
      <w:r w:rsidR="00246BAC">
        <w:rPr>
          <w:noProof/>
        </w:rPr>
        <w:fldChar w:fldCharType="begin"/>
      </w:r>
      <w:r w:rsidR="00246BAC">
        <w:rPr>
          <w:noProof/>
        </w:rPr>
        <w:instrText xml:space="preserve"> PAGEREF _Toc456175556 \h </w:instrText>
      </w:r>
      <w:r w:rsidR="00246BAC">
        <w:rPr>
          <w:noProof/>
        </w:rPr>
      </w:r>
      <w:r w:rsidR="00246BAC">
        <w:rPr>
          <w:noProof/>
        </w:rPr>
        <w:fldChar w:fldCharType="separate"/>
      </w:r>
      <w:r w:rsidR="00246BAC">
        <w:rPr>
          <w:noProof/>
        </w:rPr>
        <w:t>7</w:t>
      </w:r>
      <w:r w:rsidR="00246BAC">
        <w:rPr>
          <w:noProof/>
        </w:rPr>
        <w:fldChar w:fldCharType="end"/>
      </w:r>
    </w:p>
    <w:p w14:paraId="684D9658" w14:textId="77777777" w:rsidR="00246BAC" w:rsidRDefault="00246BAC">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Selection Guide of energy storage equipment for AtoN</w:t>
      </w:r>
      <w:r>
        <w:rPr>
          <w:noProof/>
        </w:rPr>
        <w:tab/>
      </w:r>
      <w:r>
        <w:rPr>
          <w:noProof/>
        </w:rPr>
        <w:fldChar w:fldCharType="begin"/>
      </w:r>
      <w:r>
        <w:rPr>
          <w:noProof/>
        </w:rPr>
        <w:instrText xml:space="preserve"> PAGEREF _Toc456175557 \h </w:instrText>
      </w:r>
      <w:r>
        <w:rPr>
          <w:noProof/>
        </w:rPr>
      </w:r>
      <w:r>
        <w:rPr>
          <w:noProof/>
        </w:rPr>
        <w:fldChar w:fldCharType="separate"/>
      </w:r>
      <w:r>
        <w:rPr>
          <w:noProof/>
        </w:rPr>
        <w:t>8</w:t>
      </w:r>
      <w:r>
        <w:rPr>
          <w:noProof/>
        </w:rPr>
        <w:fldChar w:fldCharType="end"/>
      </w:r>
    </w:p>
    <w:p w14:paraId="5B0395FB" w14:textId="77777777" w:rsidR="00161325" w:rsidRPr="00C91630" w:rsidRDefault="00923B4D" w:rsidP="00923B4D">
      <w:pPr>
        <w:pStyle w:val="BodyText"/>
      </w:pPr>
      <w:r>
        <w:fldChar w:fldCharType="end"/>
      </w:r>
    </w:p>
    <w:p w14:paraId="339DA151" w14:textId="77777777" w:rsidR="00994D97" w:rsidRDefault="00994D97" w:rsidP="00C9558A">
      <w:pPr>
        <w:pStyle w:val="ListofFigures"/>
      </w:pPr>
      <w:r w:rsidRPr="00441393">
        <w:t>List of Figures</w:t>
      </w:r>
    </w:p>
    <w:p w14:paraId="1D443A0E" w14:textId="77777777" w:rsidR="00246BAC"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246BAC">
        <w:rPr>
          <w:noProof/>
        </w:rPr>
        <w:t>Figure 1</w:t>
      </w:r>
      <w:r w:rsidR="00246BAC">
        <w:rPr>
          <w:rFonts w:eastAsiaTheme="minorEastAsia"/>
          <w:i w:val="0"/>
          <w:noProof/>
          <w:sz w:val="24"/>
          <w:szCs w:val="24"/>
          <w:lang w:val="en-US"/>
        </w:rPr>
        <w:tab/>
      </w:r>
      <w:r w:rsidR="00246BAC">
        <w:rPr>
          <w:noProof/>
        </w:rPr>
        <w:t>Flowchart for the Application of the 1067 series of Guidelines</w:t>
      </w:r>
      <w:r w:rsidR="00246BAC">
        <w:rPr>
          <w:noProof/>
        </w:rPr>
        <w:tab/>
      </w:r>
      <w:r w:rsidR="00246BAC">
        <w:rPr>
          <w:noProof/>
        </w:rPr>
        <w:fldChar w:fldCharType="begin"/>
      </w:r>
      <w:r w:rsidR="00246BAC">
        <w:rPr>
          <w:noProof/>
        </w:rPr>
        <w:instrText xml:space="preserve"> PAGEREF _Toc456175558 \h </w:instrText>
      </w:r>
      <w:r w:rsidR="00246BAC">
        <w:rPr>
          <w:noProof/>
        </w:rPr>
      </w:r>
      <w:r w:rsidR="00246BAC">
        <w:rPr>
          <w:noProof/>
        </w:rPr>
        <w:fldChar w:fldCharType="separate"/>
      </w:r>
      <w:r w:rsidR="00246BAC">
        <w:rPr>
          <w:noProof/>
        </w:rPr>
        <w:t>5</w:t>
      </w:r>
      <w:r w:rsidR="00246BAC">
        <w:rPr>
          <w:noProof/>
        </w:rPr>
        <w:fldChar w:fldCharType="end"/>
      </w:r>
    </w:p>
    <w:p w14:paraId="5D73E1EF" w14:textId="77777777" w:rsidR="00246BAC" w:rsidRDefault="00246BAC">
      <w:pPr>
        <w:pStyle w:val="TableofFigures"/>
        <w:rPr>
          <w:rFonts w:eastAsiaTheme="minorEastAsia"/>
          <w:i w:val="0"/>
          <w:noProof/>
          <w:sz w:val="24"/>
          <w:szCs w:val="24"/>
          <w:lang w:val="en-US"/>
        </w:rPr>
      </w:pPr>
      <w:r>
        <w:rPr>
          <w:noProof/>
        </w:rPr>
        <w:t>Figure 2</w:t>
      </w:r>
      <w:r>
        <w:rPr>
          <w:rFonts w:eastAsiaTheme="minorEastAsia"/>
          <w:i w:val="0"/>
          <w:noProof/>
          <w:sz w:val="24"/>
          <w:szCs w:val="24"/>
          <w:lang w:val="en-US"/>
        </w:rPr>
        <w:tab/>
      </w:r>
      <w:r>
        <w:rPr>
          <w:noProof/>
        </w:rPr>
        <w:t>Autonomy of a Battery</w:t>
      </w:r>
      <w:r>
        <w:rPr>
          <w:noProof/>
        </w:rPr>
        <w:tab/>
      </w:r>
      <w:r>
        <w:rPr>
          <w:noProof/>
        </w:rPr>
        <w:fldChar w:fldCharType="begin"/>
      </w:r>
      <w:r>
        <w:rPr>
          <w:noProof/>
        </w:rPr>
        <w:instrText xml:space="preserve"> PAGEREF _Toc456175559 \h </w:instrText>
      </w:r>
      <w:r>
        <w:rPr>
          <w:noProof/>
        </w:rPr>
      </w:r>
      <w:r>
        <w:rPr>
          <w:noProof/>
        </w:rPr>
        <w:fldChar w:fldCharType="separate"/>
      </w:r>
      <w:r>
        <w:rPr>
          <w:noProof/>
        </w:rPr>
        <w:t>12</w:t>
      </w:r>
      <w:r>
        <w:rPr>
          <w:noProof/>
        </w:rPr>
        <w:fldChar w:fldCharType="end"/>
      </w:r>
    </w:p>
    <w:p w14:paraId="24EEBCDD" w14:textId="77777777" w:rsidR="005E4659" w:rsidRDefault="00923B4D" w:rsidP="007D1805">
      <w:pPr>
        <w:pStyle w:val="TableofFigures"/>
      </w:pPr>
      <w:r>
        <w:fldChar w:fldCharType="end"/>
      </w:r>
    </w:p>
    <w:p w14:paraId="0C65021C" w14:textId="7ED6FEAC" w:rsidR="00B07717" w:rsidRPr="00161325" w:rsidRDefault="00B07717" w:rsidP="007D1805">
      <w:pPr>
        <w:pStyle w:val="TableofFigures"/>
      </w:pPr>
    </w:p>
    <w:p w14:paraId="1A0E92EA" w14:textId="77777777" w:rsidR="00790277" w:rsidRPr="0078486B" w:rsidRDefault="00790277" w:rsidP="003274DB">
      <w:pPr>
        <w:rPr>
          <w:lang w:val="fr-FR"/>
        </w:rPr>
        <w:sectPr w:rsidR="00790277" w:rsidRPr="0078486B"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3C26CAF6" w14:textId="77777777" w:rsidR="004944C8" w:rsidRDefault="00ED4450" w:rsidP="00DE2814">
      <w:pPr>
        <w:pStyle w:val="Heading1"/>
      </w:pPr>
      <w:bookmarkStart w:id="8" w:name="_Toc456175534"/>
      <w:r>
        <w:lastRenderedPageBreak/>
        <w:t>INTRODUCTION</w:t>
      </w:r>
      <w:bookmarkEnd w:id="8"/>
    </w:p>
    <w:p w14:paraId="374522CC" w14:textId="77777777" w:rsidR="004944C8" w:rsidRDefault="004944C8" w:rsidP="004944C8">
      <w:pPr>
        <w:pStyle w:val="Heading1separatationline"/>
      </w:pPr>
    </w:p>
    <w:p w14:paraId="7254C75F" w14:textId="77777777" w:rsidR="00FB5CD1" w:rsidRDefault="00FB5CD1" w:rsidP="00FB5CD1">
      <w:pPr>
        <w:pStyle w:val="BodyText"/>
      </w:pPr>
      <w:r>
        <w:t>The purpose of this Guideline is to assist Authorities in the selection and design of power systems for Aids to Navigation (AtoN).</w:t>
      </w:r>
    </w:p>
    <w:p w14:paraId="39716A7E" w14:textId="77777777" w:rsidR="00FB5CD1" w:rsidRDefault="00FB5CD1" w:rsidP="00FB5CD1">
      <w:pPr>
        <w:pStyle w:val="BodyText"/>
      </w:pPr>
      <w:r>
        <w:t>This guideline contains descriptions of power generation, energy storage, load identification and calculation methodologies that are available for use with AtoN, together with their advantages and disadvantages.</w:t>
      </w:r>
    </w:p>
    <w:p w14:paraId="4F0F3BAA" w14:textId="77777777" w:rsidR="00FB5CD1" w:rsidRDefault="00FB5CD1" w:rsidP="00FB5CD1">
      <w:pPr>
        <w:pStyle w:val="BodyText"/>
      </w:pPr>
      <w:r>
        <w:t>Suggestions on Life Cycle Management issues are also addressed in the document.</w:t>
      </w:r>
    </w:p>
    <w:p w14:paraId="1670C513" w14:textId="77777777" w:rsidR="00FB5CD1" w:rsidRDefault="00FB5CD1" w:rsidP="00FB5CD1">
      <w:pPr>
        <w:pStyle w:val="Heading1"/>
      </w:pPr>
      <w:bookmarkStart w:id="9" w:name="_Toc456175535"/>
      <w:r>
        <w:rPr>
          <w:caps w:val="0"/>
        </w:rPr>
        <w:t>HOW TO USE THIS GUIDELINE</w:t>
      </w:r>
      <w:bookmarkEnd w:id="9"/>
    </w:p>
    <w:p w14:paraId="7F4514FC" w14:textId="77777777" w:rsidR="00FB5CD1" w:rsidRPr="00FB5CD1" w:rsidRDefault="00FB5CD1" w:rsidP="00FB5CD1">
      <w:pPr>
        <w:pStyle w:val="Heading1separatationline"/>
      </w:pPr>
    </w:p>
    <w:p w14:paraId="1842F266" w14:textId="77777777" w:rsidR="00FB5CD1" w:rsidRDefault="00FB5CD1" w:rsidP="00FB5CD1">
      <w:pPr>
        <w:pStyle w:val="BodyText"/>
      </w:pPr>
      <w:r>
        <w:t>This document is an overarching guideline and needs to be read in conjunction with the following documents:</w:t>
      </w:r>
    </w:p>
    <w:p w14:paraId="5B59E76E" w14:textId="77777777" w:rsidR="00FB5CD1" w:rsidRDefault="00FB5CD1" w:rsidP="00FB5CD1">
      <w:pPr>
        <w:pStyle w:val="BodyText"/>
        <w:ind w:left="567"/>
      </w:pPr>
      <w:r>
        <w:t>IALA Guideline No. 1067-1 on Total Electric Loads of Aids to Navigation</w:t>
      </w:r>
    </w:p>
    <w:p w14:paraId="23103F87" w14:textId="77777777" w:rsidR="00FB5CD1" w:rsidRDefault="00FB5CD1" w:rsidP="00FB5CD1">
      <w:pPr>
        <w:pStyle w:val="BodyText"/>
        <w:ind w:left="567"/>
      </w:pPr>
      <w:r>
        <w:t>IALA Guideline No. 1067-2 on Power Sources</w:t>
      </w:r>
    </w:p>
    <w:p w14:paraId="4161EC58" w14:textId="77777777" w:rsidR="00FB5CD1" w:rsidRDefault="00FB5CD1" w:rsidP="00FB5CD1">
      <w:pPr>
        <w:pStyle w:val="BodyText"/>
        <w:ind w:left="567"/>
      </w:pPr>
      <w:r>
        <w:t>IALA Guideline No. 1067-3 on Electrical Energy Storage for Aids to Navigation</w:t>
      </w:r>
    </w:p>
    <w:p w14:paraId="64B4BEB0" w14:textId="77777777" w:rsidR="00FB5CD1" w:rsidRDefault="00FB5CD1" w:rsidP="00FB5CD1">
      <w:pPr>
        <w:pStyle w:val="Heading2"/>
      </w:pPr>
      <w:bookmarkStart w:id="10" w:name="_Toc456175536"/>
      <w:r>
        <w:t>Scope</w:t>
      </w:r>
      <w:bookmarkEnd w:id="10"/>
    </w:p>
    <w:p w14:paraId="05045429" w14:textId="77777777" w:rsidR="00FB5CD1" w:rsidRPr="00FB5CD1" w:rsidRDefault="00FB5CD1" w:rsidP="00FB5CD1">
      <w:pPr>
        <w:pStyle w:val="Heading2separationline"/>
      </w:pPr>
    </w:p>
    <w:p w14:paraId="121D63CB" w14:textId="30E37D78" w:rsidR="00FB5CD1" w:rsidRDefault="00FB5CD1" w:rsidP="00FB5CD1">
      <w:pPr>
        <w:pStyle w:val="BodyText"/>
      </w:pPr>
      <w:r>
        <w:t xml:space="preserve">This guideline is focused on </w:t>
      </w:r>
      <w:del w:id="11" w:author="Peter Dobson" w:date="2016-10-11T15:53:00Z">
        <w:r w:rsidDel="00D61D5F">
          <w:delText xml:space="preserve">delivery </w:delText>
        </w:r>
      </w:del>
      <w:ins w:id="12" w:author="Peter Dobson" w:date="2016-10-11T15:53:00Z">
        <w:r w:rsidR="00D61D5F">
          <w:t>engi</w:t>
        </w:r>
      </w:ins>
      <w:ins w:id="13" w:author="Peter Dobson" w:date="2016-10-11T15:55:00Z">
        <w:r w:rsidR="00D61D5F">
          <w:t xml:space="preserve">neering </w:t>
        </w:r>
      </w:ins>
      <w:r>
        <w:t>of power systems for AtoN but may equally be applied to ancillary services such as security systems, remote control, monitoring and domestic loads.</w:t>
      </w:r>
    </w:p>
    <w:p w14:paraId="0C8A0D62" w14:textId="77777777" w:rsidR="00D32DDF" w:rsidRDefault="00FB5CD1" w:rsidP="00FB5CD1">
      <w:pPr>
        <w:pStyle w:val="BodyText"/>
      </w:pPr>
      <w:r>
        <w:t>The following flowchart shows the steps needed to make the best use of this guideline.</w:t>
      </w:r>
    </w:p>
    <w:p w14:paraId="273029A4" w14:textId="77777777" w:rsidR="00FB5CD1" w:rsidRDefault="00FB5CD1">
      <w:pPr>
        <w:spacing w:after="200" w:line="276" w:lineRule="auto"/>
        <w:rPr>
          <w:sz w:val="22"/>
        </w:rPr>
      </w:pPr>
      <w:r>
        <w:br w:type="page"/>
      </w:r>
    </w:p>
    <w:bookmarkStart w:id="14" w:name="_Toc456175537"/>
    <w:p w14:paraId="7DBA4587" w14:textId="445F45C7" w:rsidR="00FB5CD1" w:rsidRDefault="00E81D8C" w:rsidP="00FB5CD1">
      <w:pPr>
        <w:pStyle w:val="Heading2"/>
      </w:pPr>
      <w:r>
        <w:rPr>
          <w:noProof/>
          <w:lang w:val="en-AU" w:eastAsia="en-AU"/>
        </w:rPr>
        <w:lastRenderedPageBreak/>
        <mc:AlternateContent>
          <mc:Choice Requires="wps">
            <w:drawing>
              <wp:anchor distT="0" distB="0" distL="114300" distR="114300" simplePos="0" relativeHeight="251670528" behindDoc="0" locked="0" layoutInCell="1" allowOverlap="1" wp14:anchorId="2C73EF37" wp14:editId="00AAA04E">
                <wp:simplePos x="0" y="0"/>
                <wp:positionH relativeFrom="column">
                  <wp:posOffset>9662564</wp:posOffset>
                </wp:positionH>
                <wp:positionV relativeFrom="paragraph">
                  <wp:posOffset>-359641</wp:posOffset>
                </wp:positionV>
                <wp:extent cx="914400" cy="914400"/>
                <wp:effectExtent l="0" t="0" r="25400" b="25400"/>
                <wp:wrapNone/>
                <wp:docPr id="74" name="Straight Connector 74"/>
                <wp:cNvGraphicFramePr/>
                <a:graphic xmlns:a="http://schemas.openxmlformats.org/drawingml/2006/main">
                  <a:graphicData uri="http://schemas.microsoft.com/office/word/2010/wordprocessingShape">
                    <wps:wsp>
                      <wps:cNvCnPr/>
                      <wps:spPr>
                        <a:xfrm>
                          <a:off x="0" y="0"/>
                          <a:ext cx="914400" cy="914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o="http://schemas.microsoft.com/office/mac/office/2008/main" xmlns:mv="urn:schemas-microsoft-com:mac:vml">
            <w:pict>
              <v:line w14:anchorId="3F48B334" id="Straight Connector 74"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760.85pt,-28.25pt" to="832.85pt,43.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" strokecolor="#005084 [3044]"/>
            </w:pict>
          </mc:Fallback>
        </mc:AlternateContent>
      </w:r>
      <w:r w:rsidR="00FB5CD1">
        <w:t xml:space="preserve">Application of the 1067 </w:t>
      </w:r>
      <w:r w:rsidR="0084715F">
        <w:t xml:space="preserve">series of </w:t>
      </w:r>
      <w:r w:rsidR="00FB5CD1">
        <w:t>Guideline</w:t>
      </w:r>
      <w:r w:rsidR="0084715F">
        <w:t>s</w:t>
      </w:r>
      <w:bookmarkEnd w:id="14"/>
    </w:p>
    <w:p w14:paraId="6E0A3AC9" w14:textId="77777777" w:rsidR="00FB5CD1" w:rsidRDefault="00FB5CD1" w:rsidP="00FB5CD1">
      <w:pPr>
        <w:pStyle w:val="Heading2separationline"/>
      </w:pPr>
    </w:p>
    <w:p w14:paraId="197E1CD8" w14:textId="619E7925" w:rsidR="00FB5CD1" w:rsidRDefault="00FB5CD1" w:rsidP="00FB5CD1">
      <w:pPr>
        <w:pStyle w:val="BodyText"/>
        <w:jc w:val="center"/>
      </w:pPr>
    </w:p>
    <w:p w14:paraId="2FF9A53D" w14:textId="6EDA5F5B" w:rsidR="008972C3" w:rsidRDefault="00E81D8C" w:rsidP="00191A2B">
      <w:pPr>
        <w:pStyle w:val="BodyText"/>
        <w:jc w:val="center"/>
      </w:pPr>
      <w:r>
        <w:rPr>
          <w:noProof/>
          <w:sz w:val="18"/>
          <w:lang w:val="en-AU" w:eastAsia="en-AU"/>
        </w:rPr>
        <mc:AlternateContent>
          <mc:Choice Requires="wps">
            <w:drawing>
              <wp:anchor distT="0" distB="0" distL="114300" distR="114300" simplePos="0" relativeHeight="251671552" behindDoc="0" locked="0" layoutInCell="1" allowOverlap="1" wp14:anchorId="4A891417" wp14:editId="00010BFE">
                <wp:simplePos x="0" y="0"/>
                <wp:positionH relativeFrom="column">
                  <wp:posOffset>1769823</wp:posOffset>
                </wp:positionH>
                <wp:positionV relativeFrom="paragraph">
                  <wp:posOffset>797286</wp:posOffset>
                </wp:positionV>
                <wp:extent cx="0" cy="373094"/>
                <wp:effectExtent l="50800" t="0" r="76200" b="84455"/>
                <wp:wrapNone/>
                <wp:docPr id="75" name="Straight Arrow Connector 75"/>
                <wp:cNvGraphicFramePr/>
                <a:graphic xmlns:a="http://schemas.openxmlformats.org/drawingml/2006/main">
                  <a:graphicData uri="http://schemas.microsoft.com/office/word/2010/wordprocessingShape">
                    <wps:wsp>
                      <wps:cNvCnPr/>
                      <wps:spPr>
                        <a:xfrm>
                          <a:off x="0" y="0"/>
                          <a:ext cx="0" cy="37309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o="http://schemas.microsoft.com/office/mac/office/2008/main" xmlns:mv="urn:schemas-microsoft-com:mac:vml">
            <w:pict>
              <v:shapetype w14:anchorId="1B10A5A7" id="_x0000_t32" coordsize="21600,21600" o:spt="32" o:oned="t" path="m0,0l21600,21600e" filled="f">
                <v:path arrowok="t" fillok="f" o:connecttype="none"/>
                <o:lock v:ext="edit" shapetype="t"/>
              </v:shapetype>
              <v:shape id="Straight Arrow Connector 75" o:spid="_x0000_s1026" type="#_x0000_t32" style="position:absolute;margin-left:139.35pt;margin-top:62.8pt;width:0;height:29.4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" strokecolor="black [3213]">
                <v:stroke endarrow="block"/>
              </v:shape>
            </w:pict>
          </mc:Fallback>
        </mc:AlternateContent>
      </w:r>
      <w:r w:rsidRPr="00E81D8C">
        <w:rPr>
          <w:noProof/>
          <w:sz w:val="18"/>
          <w:lang w:val="en-AU" w:eastAsia="en-AU"/>
        </w:rPr>
        <mc:AlternateContent>
          <mc:Choice Requires="wpg">
            <w:drawing>
              <wp:inline distT="0" distB="0" distL="0" distR="0" wp14:anchorId="15968AEF" wp14:editId="74B16B8E">
                <wp:extent cx="5267796" cy="6512560"/>
                <wp:effectExtent l="0" t="0" r="15875" b="15240"/>
                <wp:docPr id="46" name="Group 1"/>
                <wp:cNvGraphicFramePr/>
                <a:graphic xmlns:a="http://schemas.openxmlformats.org/drawingml/2006/main">
                  <a:graphicData uri="http://schemas.microsoft.com/office/word/2010/wordprocessingGroup">
                    <wpg:wgp>
                      <wpg:cNvGrpSpPr/>
                      <wpg:grpSpPr>
                        <a:xfrm>
                          <a:off x="0" y="0"/>
                          <a:ext cx="5267796" cy="6512560"/>
                          <a:chOff x="0" y="0"/>
                          <a:chExt cx="5267796" cy="6512560"/>
                        </a:xfrm>
                      </wpg:grpSpPr>
                      <wps:wsp>
                        <wps:cNvPr id="47" name="Rectangle 47"/>
                        <wps:cNvSpPr/>
                        <wps:spPr>
                          <a:xfrm>
                            <a:off x="0" y="0"/>
                            <a:ext cx="5267796" cy="6512560"/>
                          </a:xfrm>
                          <a:prstGeom prst="rect">
                            <a:avLst/>
                          </a:prstGeom>
                          <a:noFill/>
                          <a:ln w="12700" cap="flat" cmpd="sng" algn="ctr">
                            <a:solidFill>
                              <a:schemeClr val="tx1"/>
                            </a:solidFill>
                            <a:prstDash val="solid"/>
                            <a:miter lim="800000"/>
                          </a:ln>
                          <a:effectLst/>
                        </wps:spPr>
                        <wps:bodyPr rtlCol="0" anchor="ctr"/>
                      </wps:wsp>
                      <wps:wsp>
                        <wps:cNvPr id="48" name="Text Box 48"/>
                        <wps:cNvSpPr txBox="1"/>
                        <wps:spPr>
                          <a:xfrm>
                            <a:off x="406870" y="361182"/>
                            <a:ext cx="1523365" cy="432435"/>
                          </a:xfrm>
                          <a:prstGeom prst="rect">
                            <a:avLst/>
                          </a:prstGeom>
                          <a:noFill/>
                          <a:ln>
                            <a:solidFill>
                              <a:sysClr val="windowText" lastClr="000000"/>
                            </a:solidFill>
                          </a:ln>
                        </wps:spPr>
                        <wps:txbx>
                          <w:txbxContent>
                            <w:p w14:paraId="31FA34A7" w14:textId="77777777" w:rsidR="00BA7305" w:rsidRDefault="00BA7305" w:rsidP="00E81D8C">
                              <w:pPr>
                                <w:pStyle w:val="NormalWeb"/>
                                <w:jc w:val="center"/>
                                <w:rPr>
                                  <w:sz w:val="24"/>
                                </w:rPr>
                              </w:pPr>
                              <w:r>
                                <w:rPr>
                                  <w:rFonts w:asciiTheme="minorHAnsi" w:hAnsi="Calibri" w:cstheme="minorBidi"/>
                                  <w:color w:val="000000" w:themeColor="text1"/>
                                  <w:kern w:val="24"/>
                                </w:rPr>
                                <w:t>Definition of AtoN User Requirement (UR)</w:t>
                              </w:r>
                            </w:p>
                          </w:txbxContent>
                        </wps:txbx>
                        <wps:bodyPr wrap="square" rtlCol="0">
                          <a:spAutoFit/>
                        </wps:bodyPr>
                      </wps:wsp>
                      <wps:wsp>
                        <wps:cNvPr id="49" name="Text Box 49"/>
                        <wps:cNvSpPr txBox="1"/>
                        <wps:spPr>
                          <a:xfrm>
                            <a:off x="406200" y="1168764"/>
                            <a:ext cx="1523365" cy="773430"/>
                          </a:xfrm>
                          <a:prstGeom prst="rect">
                            <a:avLst/>
                          </a:prstGeom>
                          <a:noFill/>
                          <a:ln>
                            <a:solidFill>
                              <a:sysClr val="windowText" lastClr="000000"/>
                            </a:solidFill>
                          </a:ln>
                        </wps:spPr>
                        <wps:txbx>
                          <w:txbxContent>
                            <w:p w14:paraId="66C2ACC1" w14:textId="77777777" w:rsidR="00BA7305" w:rsidRDefault="00BA7305" w:rsidP="00E81D8C">
                              <w:pPr>
                                <w:pStyle w:val="NormalWeb"/>
                                <w:jc w:val="center"/>
                                <w:rPr>
                                  <w:sz w:val="24"/>
                                </w:rPr>
                              </w:pPr>
                              <w:r>
                                <w:rPr>
                                  <w:rFonts w:asciiTheme="minorHAnsi" w:hAnsi="Calibri" w:cstheme="minorBidi"/>
                                  <w:color w:val="000000" w:themeColor="text1"/>
                                  <w:kern w:val="24"/>
                                </w:rPr>
                                <w:t>Explore Potential Equipment Solutions that meet UI (see Section 3 below)</w:t>
                              </w:r>
                            </w:p>
                          </w:txbxContent>
                        </wps:txbx>
                        <wps:bodyPr wrap="square" rtlCol="0">
                          <a:spAutoFit/>
                        </wps:bodyPr>
                      </wps:wsp>
                      <wps:wsp>
                        <wps:cNvPr id="50" name="Text Box 50"/>
                        <wps:cNvSpPr txBox="1"/>
                        <wps:spPr>
                          <a:xfrm>
                            <a:off x="406199" y="3642455"/>
                            <a:ext cx="1523365" cy="603250"/>
                          </a:xfrm>
                          <a:prstGeom prst="rect">
                            <a:avLst/>
                          </a:prstGeom>
                          <a:noFill/>
                          <a:ln>
                            <a:solidFill>
                              <a:sysClr val="windowText" lastClr="000000"/>
                            </a:solidFill>
                          </a:ln>
                        </wps:spPr>
                        <wps:txbx>
                          <w:txbxContent>
                            <w:p w14:paraId="556A49E5" w14:textId="77777777" w:rsidR="00BA7305" w:rsidRDefault="00BA7305" w:rsidP="00E81D8C">
                              <w:pPr>
                                <w:pStyle w:val="NormalWeb"/>
                                <w:jc w:val="center"/>
                                <w:rPr>
                                  <w:sz w:val="24"/>
                                </w:rPr>
                              </w:pPr>
                              <w:r>
                                <w:rPr>
                                  <w:rFonts w:asciiTheme="minorHAnsi" w:hAnsi="Calibri" w:cstheme="minorBidi"/>
                                  <w:color w:val="000000" w:themeColor="text1"/>
                                  <w:kern w:val="24"/>
                                </w:rPr>
                                <w:t>Determine Load and Energy Reserve Required</w:t>
                              </w:r>
                            </w:p>
                          </w:txbxContent>
                        </wps:txbx>
                        <wps:bodyPr wrap="square" rtlCol="0">
                          <a:spAutoFit/>
                        </wps:bodyPr>
                      </wps:wsp>
                      <wps:wsp>
                        <wps:cNvPr id="51" name="Text Box 51"/>
                        <wps:cNvSpPr txBox="1"/>
                        <wps:spPr>
                          <a:xfrm>
                            <a:off x="406199" y="4674961"/>
                            <a:ext cx="1523365" cy="262255"/>
                          </a:xfrm>
                          <a:prstGeom prst="rect">
                            <a:avLst/>
                          </a:prstGeom>
                          <a:noFill/>
                          <a:ln>
                            <a:solidFill>
                              <a:sysClr val="windowText" lastClr="000000"/>
                            </a:solidFill>
                          </a:ln>
                        </wps:spPr>
                        <wps:txbx>
                          <w:txbxContent>
                            <w:p w14:paraId="69A1B19A" w14:textId="77777777" w:rsidR="00BA7305" w:rsidRDefault="00BA7305" w:rsidP="00E81D8C">
                              <w:pPr>
                                <w:pStyle w:val="NormalWeb"/>
                                <w:jc w:val="center"/>
                                <w:rPr>
                                  <w:sz w:val="24"/>
                                </w:rPr>
                              </w:pPr>
                              <w:r>
                                <w:rPr>
                                  <w:rFonts w:asciiTheme="minorHAnsi" w:hAnsi="Calibri" w:cstheme="minorBidi"/>
                                  <w:color w:val="000000" w:themeColor="text1"/>
                                  <w:kern w:val="24"/>
                                </w:rPr>
                                <w:t>Select Power Source</w:t>
                              </w:r>
                            </w:p>
                          </w:txbxContent>
                        </wps:txbx>
                        <wps:bodyPr wrap="square" rtlCol="0">
                          <a:spAutoFit/>
                        </wps:bodyPr>
                      </wps:wsp>
                      <wps:wsp>
                        <wps:cNvPr id="52" name="Text Box 52"/>
                        <wps:cNvSpPr txBox="1"/>
                        <wps:spPr>
                          <a:xfrm>
                            <a:off x="406199" y="5379431"/>
                            <a:ext cx="1523365" cy="432435"/>
                          </a:xfrm>
                          <a:prstGeom prst="rect">
                            <a:avLst/>
                          </a:prstGeom>
                          <a:noFill/>
                          <a:ln>
                            <a:solidFill>
                              <a:sysClr val="windowText" lastClr="000000"/>
                            </a:solidFill>
                          </a:ln>
                        </wps:spPr>
                        <wps:txbx>
                          <w:txbxContent>
                            <w:p w14:paraId="7B2751DC" w14:textId="77777777" w:rsidR="00BA7305" w:rsidRDefault="00BA7305" w:rsidP="00E81D8C">
                              <w:pPr>
                                <w:pStyle w:val="NormalWeb"/>
                                <w:jc w:val="center"/>
                                <w:rPr>
                                  <w:sz w:val="24"/>
                                </w:rPr>
                              </w:pPr>
                              <w:r>
                                <w:rPr>
                                  <w:rFonts w:asciiTheme="minorHAnsi" w:hAnsi="Calibri" w:cstheme="minorBidi"/>
                                  <w:color w:val="000000" w:themeColor="text1"/>
                                  <w:kern w:val="24"/>
                                </w:rPr>
                                <w:t>Select Energy Storage System</w:t>
                              </w:r>
                            </w:p>
                          </w:txbxContent>
                        </wps:txbx>
                        <wps:bodyPr wrap="square" rtlCol="0">
                          <a:spAutoFit/>
                        </wps:bodyPr>
                      </wps:wsp>
                      <wpg:grpSp>
                        <wpg:cNvPr id="53" name="Group 53"/>
                        <wpg:cNvGrpSpPr/>
                        <wpg:grpSpPr>
                          <a:xfrm>
                            <a:off x="457036" y="2265399"/>
                            <a:ext cx="1422400" cy="990881"/>
                            <a:chOff x="457036" y="2265399"/>
                            <a:chExt cx="1422400" cy="990881"/>
                          </a:xfrm>
                        </wpg:grpSpPr>
                        <wps:wsp>
                          <wps:cNvPr id="54" name="Diamond 54"/>
                          <wps:cNvSpPr/>
                          <wps:spPr>
                            <a:xfrm>
                              <a:off x="457036" y="2265399"/>
                              <a:ext cx="1422400" cy="990881"/>
                            </a:xfrm>
                            <a:prstGeom prst="diamond">
                              <a:avLst/>
                            </a:prstGeom>
                            <a:noFill/>
                            <a:ln w="12700" cap="flat" cmpd="sng" algn="ctr">
                              <a:solidFill>
                                <a:sysClr val="windowText" lastClr="000000"/>
                              </a:solidFill>
                              <a:prstDash val="solid"/>
                              <a:miter lim="800000"/>
                            </a:ln>
                            <a:effectLst/>
                          </wps:spPr>
                          <wps:bodyPr rtlCol="0" anchor="ctr"/>
                        </wps:wsp>
                        <wps:wsp>
                          <wps:cNvPr id="55" name="Text Box 55"/>
                          <wps:cNvSpPr txBox="1"/>
                          <wps:spPr>
                            <a:xfrm>
                              <a:off x="771927" y="2437673"/>
                              <a:ext cx="833120" cy="603250"/>
                            </a:xfrm>
                            <a:prstGeom prst="rect">
                              <a:avLst/>
                            </a:prstGeom>
                            <a:noFill/>
                            <a:ln>
                              <a:noFill/>
                            </a:ln>
                          </wps:spPr>
                          <wps:txbx>
                            <w:txbxContent>
                              <w:p w14:paraId="2E7C5ADC" w14:textId="77777777" w:rsidR="00BA7305" w:rsidRDefault="00BA7305" w:rsidP="00E81D8C">
                                <w:pPr>
                                  <w:pStyle w:val="NormalWeb"/>
                                  <w:jc w:val="center"/>
                                  <w:rPr>
                                    <w:sz w:val="24"/>
                                  </w:rPr>
                                </w:pPr>
                                <w:r>
                                  <w:rPr>
                                    <w:rFonts w:asciiTheme="minorHAnsi" w:hAnsi="Calibri" w:cstheme="minorBidi"/>
                                    <w:color w:val="000000" w:themeColor="text1"/>
                                    <w:kern w:val="24"/>
                                  </w:rPr>
                                  <w:t>Confirm Solutions Meet UR</w:t>
                                </w:r>
                              </w:p>
                            </w:txbxContent>
                          </wps:txbx>
                          <wps:bodyPr wrap="square" rtlCol="0">
                            <a:spAutoFit/>
                          </wps:bodyPr>
                        </wps:wsp>
                      </wpg:grpSp>
                      <wps:wsp>
                        <wps:cNvPr id="56" name="Text Box 56"/>
                        <wps:cNvSpPr txBox="1"/>
                        <wps:spPr>
                          <a:xfrm>
                            <a:off x="3022330" y="707099"/>
                            <a:ext cx="2072005" cy="1626235"/>
                          </a:xfrm>
                          <a:prstGeom prst="rect">
                            <a:avLst/>
                          </a:prstGeom>
                          <a:noFill/>
                          <a:ln>
                            <a:solidFill>
                              <a:sysClr val="windowText" lastClr="000000"/>
                            </a:solidFill>
                          </a:ln>
                        </wps:spPr>
                        <wps:txbx>
                          <w:txbxContent>
                            <w:p w14:paraId="73B68029" w14:textId="77777777" w:rsidR="00BA7305" w:rsidRDefault="00BA7305" w:rsidP="00E81D8C">
                              <w:pPr>
                                <w:pStyle w:val="NormalWeb"/>
                                <w:rPr>
                                  <w:sz w:val="24"/>
                                </w:rPr>
                              </w:pPr>
                              <w:r>
                                <w:rPr>
                                  <w:rFonts w:asciiTheme="minorHAnsi" w:hAnsi="Calibri" w:cstheme="minorBidi"/>
                                  <w:color w:val="000000" w:themeColor="text1"/>
                                  <w:kern w:val="24"/>
                                </w:rPr>
                                <w:t>CONSIDERATIONS</w:t>
                              </w:r>
                            </w:p>
                            <w:p w14:paraId="3B5FA7B8" w14:textId="77777777" w:rsidR="00BA7305" w:rsidRDefault="00BA7305" w:rsidP="00E81D8C">
                              <w:pPr>
                                <w:pStyle w:val="NormalWeb"/>
                              </w:pPr>
                              <w:r>
                                <w:rPr>
                                  <w:rFonts w:asciiTheme="minorHAnsi" w:hAnsi="Calibri" w:cstheme="minorBidi"/>
                                  <w:color w:val="000000" w:themeColor="text1"/>
                                  <w:kern w:val="24"/>
                                </w:rPr>
                                <w:t>Equipment accessibility</w:t>
                              </w:r>
                            </w:p>
                            <w:p w14:paraId="5FB21D60" w14:textId="77777777" w:rsidR="00BA7305" w:rsidRDefault="00BA7305" w:rsidP="00E81D8C">
                              <w:pPr>
                                <w:pStyle w:val="NormalWeb"/>
                              </w:pPr>
                              <w:r>
                                <w:rPr>
                                  <w:rFonts w:asciiTheme="minorHAnsi" w:hAnsi="Calibri" w:cstheme="minorBidi"/>
                                  <w:color w:val="000000" w:themeColor="text1"/>
                                  <w:kern w:val="24"/>
                                </w:rPr>
                                <w:t>Cost</w:t>
                              </w:r>
                            </w:p>
                            <w:p w14:paraId="4F1DDC6B" w14:textId="77777777" w:rsidR="00BA7305" w:rsidRDefault="00BA7305" w:rsidP="00E81D8C">
                              <w:pPr>
                                <w:pStyle w:val="NormalWeb"/>
                              </w:pPr>
                              <w:r>
                                <w:rPr>
                                  <w:rFonts w:asciiTheme="minorHAnsi" w:hAnsi="Calibri" w:cstheme="minorBidi"/>
                                  <w:color w:val="000000" w:themeColor="text1"/>
                                  <w:kern w:val="24"/>
                                </w:rPr>
                                <w:t>Design life</w:t>
                              </w:r>
                            </w:p>
                            <w:p w14:paraId="479DC7F7" w14:textId="77777777" w:rsidR="00BA7305" w:rsidRDefault="00BA7305" w:rsidP="00E81D8C">
                              <w:pPr>
                                <w:pStyle w:val="NormalWeb"/>
                              </w:pPr>
                              <w:r>
                                <w:rPr>
                                  <w:rFonts w:asciiTheme="minorHAnsi" w:hAnsi="Calibri" w:cstheme="minorBidi"/>
                                  <w:color w:val="000000" w:themeColor="text1"/>
                                  <w:kern w:val="24"/>
                                </w:rPr>
                                <w:t>Environmental impact</w:t>
                              </w:r>
                            </w:p>
                            <w:p w14:paraId="0B0D396F" w14:textId="77777777" w:rsidR="00BA7305" w:rsidRDefault="00BA7305" w:rsidP="00E81D8C">
                              <w:pPr>
                                <w:pStyle w:val="NormalWeb"/>
                              </w:pPr>
                              <w:r>
                                <w:rPr>
                                  <w:rFonts w:asciiTheme="minorHAnsi" w:hAnsi="Calibri" w:cstheme="minorBidi"/>
                                  <w:color w:val="000000" w:themeColor="text1"/>
                                  <w:kern w:val="24"/>
                                </w:rPr>
                                <w:t>Ease of equipment installation</w:t>
                              </w:r>
                            </w:p>
                            <w:p w14:paraId="1560FD9E" w14:textId="77777777" w:rsidR="00BA7305" w:rsidRDefault="00BA7305" w:rsidP="00E81D8C">
                              <w:pPr>
                                <w:pStyle w:val="NormalWeb"/>
                              </w:pPr>
                              <w:r>
                                <w:rPr>
                                  <w:rFonts w:asciiTheme="minorHAnsi" w:hAnsi="Calibri" w:cstheme="minorBidi"/>
                                  <w:color w:val="000000" w:themeColor="text1"/>
                                  <w:kern w:val="24"/>
                                </w:rPr>
                                <w:t>Ease of maintenance</w:t>
                              </w:r>
                            </w:p>
                            <w:p w14:paraId="44EE42E8" w14:textId="77777777" w:rsidR="00BA7305" w:rsidRDefault="00BA7305" w:rsidP="00E81D8C">
                              <w:pPr>
                                <w:pStyle w:val="NormalWeb"/>
                              </w:pPr>
                              <w:r>
                                <w:rPr>
                                  <w:rFonts w:asciiTheme="minorHAnsi" w:hAnsi="Calibri" w:cstheme="minorBidi"/>
                                  <w:color w:val="000000" w:themeColor="text1"/>
                                  <w:kern w:val="24"/>
                                </w:rPr>
                                <w:t>IALA AtoN category</w:t>
                              </w:r>
                            </w:p>
                            <w:p w14:paraId="03899414" w14:textId="77777777" w:rsidR="00BA7305" w:rsidRDefault="00BA7305" w:rsidP="00E81D8C">
                              <w:pPr>
                                <w:pStyle w:val="NormalWeb"/>
                              </w:pPr>
                              <w:r>
                                <w:rPr>
                                  <w:rFonts w:asciiTheme="minorHAnsi" w:hAnsi="Calibri" w:cstheme="minorBidi"/>
                                  <w:color w:val="000000" w:themeColor="text1"/>
                                  <w:kern w:val="24"/>
                                </w:rPr>
                                <w:t>Reliability</w:t>
                              </w:r>
                            </w:p>
                          </w:txbxContent>
                        </wps:txbx>
                        <wps:bodyPr wrap="square" rtlCol="0">
                          <a:spAutoFit/>
                        </wps:bodyPr>
                      </wps:wsp>
                      <wps:wsp>
                        <wps:cNvPr id="58" name="Elbow Connector 58"/>
                        <wps:cNvCnPr/>
                        <wps:spPr>
                          <a:xfrm rot="10800000">
                            <a:off x="406236" y="561120"/>
                            <a:ext cx="50800" cy="2199721"/>
                          </a:xfrm>
                          <a:prstGeom prst="bentConnector3">
                            <a:avLst>
                              <a:gd name="adj1" fmla="val 423831"/>
                            </a:avLst>
                          </a:prstGeom>
                          <a:noFill/>
                          <a:ln w="6350" cap="flat" cmpd="sng" algn="ctr">
                            <a:solidFill>
                              <a:sysClr val="windowText" lastClr="000000"/>
                            </a:solidFill>
                            <a:prstDash val="solid"/>
                            <a:miter lim="800000"/>
                            <a:tailEnd type="triangle"/>
                          </a:ln>
                          <a:effectLst/>
                        </wps:spPr>
                        <wps:bodyPr/>
                      </wps:wsp>
                      <wps:wsp>
                        <wps:cNvPr id="61" name="Straight Arrow Connector 61"/>
                        <wps:cNvCnPr/>
                        <wps:spPr>
                          <a:xfrm flipH="1">
                            <a:off x="1168235" y="3256280"/>
                            <a:ext cx="1" cy="386175"/>
                          </a:xfrm>
                          <a:prstGeom prst="straightConnector1">
                            <a:avLst/>
                          </a:prstGeom>
                          <a:noFill/>
                          <a:ln w="6350" cap="flat" cmpd="sng" algn="ctr">
                            <a:solidFill>
                              <a:sysClr val="windowText" lastClr="000000"/>
                            </a:solidFill>
                            <a:prstDash val="solid"/>
                            <a:miter lim="800000"/>
                            <a:tailEnd type="triangle"/>
                          </a:ln>
                          <a:effectLst/>
                        </wps:spPr>
                        <wps:bodyPr/>
                      </wps:wsp>
                      <wps:wsp>
                        <wps:cNvPr id="62" name="Straight Arrow Connector 62"/>
                        <wps:cNvCnPr/>
                        <wps:spPr>
                          <a:xfrm>
                            <a:off x="1168235" y="4288786"/>
                            <a:ext cx="1" cy="386175"/>
                          </a:xfrm>
                          <a:prstGeom prst="straightConnector1">
                            <a:avLst/>
                          </a:prstGeom>
                          <a:noFill/>
                          <a:ln w="6350" cap="flat" cmpd="sng" algn="ctr">
                            <a:solidFill>
                              <a:sysClr val="windowText" lastClr="000000"/>
                            </a:solidFill>
                            <a:prstDash val="solid"/>
                            <a:miter lim="800000"/>
                            <a:tailEnd type="triangle"/>
                          </a:ln>
                          <a:effectLst/>
                        </wps:spPr>
                        <wps:bodyPr/>
                      </wps:wsp>
                      <wps:wsp>
                        <wps:cNvPr id="63" name="Straight Arrow Connector 63"/>
                        <wps:cNvCnPr/>
                        <wps:spPr>
                          <a:xfrm>
                            <a:off x="1168236" y="4951960"/>
                            <a:ext cx="0" cy="427471"/>
                          </a:xfrm>
                          <a:prstGeom prst="straightConnector1">
                            <a:avLst/>
                          </a:prstGeom>
                          <a:noFill/>
                          <a:ln w="6350" cap="flat" cmpd="sng" algn="ctr">
                            <a:solidFill>
                              <a:sysClr val="windowText" lastClr="000000"/>
                            </a:solidFill>
                            <a:prstDash val="solid"/>
                            <a:miter lim="800000"/>
                            <a:tailEnd type="triangle"/>
                          </a:ln>
                          <a:effectLst/>
                        </wps:spPr>
                        <wps:bodyPr/>
                      </wps:wsp>
                      <wps:wsp>
                        <wps:cNvPr id="64" name="Straight Arrow Connector 64"/>
                        <wps:cNvCnPr/>
                        <wps:spPr>
                          <a:xfrm flipV="1">
                            <a:off x="1930236" y="1584262"/>
                            <a:ext cx="1092364" cy="1"/>
                          </a:xfrm>
                          <a:prstGeom prst="straightConnector1">
                            <a:avLst/>
                          </a:prstGeom>
                          <a:noFill/>
                          <a:ln w="6350" cap="flat" cmpd="sng" algn="ctr">
                            <a:solidFill>
                              <a:schemeClr val="tx1"/>
                            </a:solidFill>
                            <a:prstDash val="solid"/>
                            <a:miter lim="800000"/>
                            <a:tailEnd type="triangle"/>
                          </a:ln>
                          <a:effectLst/>
                        </wps:spPr>
                        <wps:bodyPr/>
                      </wps:wsp>
                      <wps:wsp>
                        <wps:cNvPr id="65" name="Text Box 65"/>
                        <wps:cNvSpPr txBox="1"/>
                        <wps:spPr>
                          <a:xfrm>
                            <a:off x="3573377" y="3827120"/>
                            <a:ext cx="901700" cy="262255"/>
                          </a:xfrm>
                          <a:prstGeom prst="rect">
                            <a:avLst/>
                          </a:prstGeom>
                          <a:noFill/>
                          <a:ln>
                            <a:solidFill>
                              <a:sysClr val="windowText" lastClr="000000"/>
                            </a:solidFill>
                          </a:ln>
                        </wps:spPr>
                        <wps:txbx>
                          <w:txbxContent>
                            <w:p w14:paraId="09728A1F" w14:textId="77777777" w:rsidR="00BA7305" w:rsidRDefault="00BA7305" w:rsidP="00E81D8C">
                              <w:pPr>
                                <w:pStyle w:val="NormalWeb"/>
                                <w:jc w:val="center"/>
                                <w:rPr>
                                  <w:sz w:val="24"/>
                                </w:rPr>
                              </w:pPr>
                              <w:r>
                                <w:rPr>
                                  <w:rFonts w:asciiTheme="minorHAnsi" w:hAnsi="Calibri" w:cstheme="minorBidi"/>
                                  <w:color w:val="000000" w:themeColor="text1"/>
                                  <w:kern w:val="24"/>
                                </w:rPr>
                                <w:t>1067-1</w:t>
                              </w:r>
                            </w:p>
                          </w:txbxContent>
                        </wps:txbx>
                        <wps:bodyPr wrap="square" rtlCol="0">
                          <a:spAutoFit/>
                        </wps:bodyPr>
                      </wps:wsp>
                      <wps:wsp>
                        <wps:cNvPr id="66" name="Text Box 66"/>
                        <wps:cNvSpPr txBox="1"/>
                        <wps:spPr>
                          <a:xfrm>
                            <a:off x="3573377" y="4679059"/>
                            <a:ext cx="901700" cy="262255"/>
                          </a:xfrm>
                          <a:prstGeom prst="rect">
                            <a:avLst/>
                          </a:prstGeom>
                          <a:noFill/>
                          <a:ln>
                            <a:solidFill>
                              <a:sysClr val="windowText" lastClr="000000"/>
                            </a:solidFill>
                          </a:ln>
                        </wps:spPr>
                        <wps:txbx>
                          <w:txbxContent>
                            <w:p w14:paraId="0A298143" w14:textId="77777777" w:rsidR="00BA7305" w:rsidRDefault="00BA7305" w:rsidP="00E81D8C">
                              <w:pPr>
                                <w:pStyle w:val="NormalWeb"/>
                                <w:jc w:val="center"/>
                                <w:rPr>
                                  <w:sz w:val="24"/>
                                </w:rPr>
                              </w:pPr>
                              <w:r>
                                <w:rPr>
                                  <w:rFonts w:asciiTheme="minorHAnsi" w:hAnsi="Calibri" w:cstheme="minorBidi"/>
                                  <w:color w:val="000000" w:themeColor="text1"/>
                                  <w:kern w:val="24"/>
                                </w:rPr>
                                <w:t>1067-2</w:t>
                              </w:r>
                            </w:p>
                          </w:txbxContent>
                        </wps:txbx>
                        <wps:bodyPr wrap="square" rtlCol="0">
                          <a:spAutoFit/>
                        </wps:bodyPr>
                      </wps:wsp>
                      <wps:wsp>
                        <wps:cNvPr id="67" name="Text Box 67"/>
                        <wps:cNvSpPr txBox="1"/>
                        <wps:spPr>
                          <a:xfrm>
                            <a:off x="3573376" y="5471763"/>
                            <a:ext cx="901700" cy="262255"/>
                          </a:xfrm>
                          <a:prstGeom prst="rect">
                            <a:avLst/>
                          </a:prstGeom>
                          <a:noFill/>
                          <a:ln>
                            <a:solidFill>
                              <a:sysClr val="windowText" lastClr="000000"/>
                            </a:solidFill>
                          </a:ln>
                        </wps:spPr>
                        <wps:txbx>
                          <w:txbxContent>
                            <w:p w14:paraId="75508B14" w14:textId="77777777" w:rsidR="00BA7305" w:rsidRDefault="00BA7305" w:rsidP="00E81D8C">
                              <w:pPr>
                                <w:pStyle w:val="NormalWeb"/>
                                <w:jc w:val="center"/>
                                <w:rPr>
                                  <w:sz w:val="24"/>
                                </w:rPr>
                              </w:pPr>
                              <w:r>
                                <w:rPr>
                                  <w:rFonts w:asciiTheme="minorHAnsi" w:hAnsi="Calibri" w:cstheme="minorBidi"/>
                                  <w:color w:val="000000" w:themeColor="text1"/>
                                  <w:kern w:val="24"/>
                                </w:rPr>
                                <w:t>1067-3</w:t>
                              </w:r>
                            </w:p>
                          </w:txbxContent>
                        </wps:txbx>
                        <wps:bodyPr wrap="square" rtlCol="0">
                          <a:spAutoFit/>
                        </wps:bodyPr>
                      </wps:wsp>
                      <wps:wsp>
                        <wps:cNvPr id="68" name="Straight Arrow Connector 68"/>
                        <wps:cNvCnPr/>
                        <wps:spPr>
                          <a:xfrm flipV="1">
                            <a:off x="1930235" y="3965620"/>
                            <a:ext cx="1643462" cy="1"/>
                          </a:xfrm>
                          <a:prstGeom prst="straightConnector1">
                            <a:avLst/>
                          </a:prstGeom>
                          <a:noFill/>
                          <a:ln w="6350" cap="flat" cmpd="sng" algn="ctr">
                            <a:solidFill>
                              <a:sysClr val="windowText" lastClr="000000"/>
                            </a:solidFill>
                            <a:prstDash val="solid"/>
                            <a:miter lim="800000"/>
                            <a:tailEnd type="triangle"/>
                          </a:ln>
                          <a:effectLst/>
                        </wps:spPr>
                        <wps:bodyPr/>
                      </wps:wsp>
                      <wps:wsp>
                        <wps:cNvPr id="69" name="Straight Arrow Connector 69"/>
                        <wps:cNvCnPr/>
                        <wps:spPr>
                          <a:xfrm flipV="1">
                            <a:off x="1930235" y="4825101"/>
                            <a:ext cx="1643462" cy="1"/>
                          </a:xfrm>
                          <a:prstGeom prst="straightConnector1">
                            <a:avLst/>
                          </a:prstGeom>
                          <a:noFill/>
                          <a:ln w="6350" cap="flat" cmpd="sng" algn="ctr">
                            <a:solidFill>
                              <a:sysClr val="windowText" lastClr="000000"/>
                            </a:solidFill>
                            <a:prstDash val="solid"/>
                            <a:miter lim="800000"/>
                            <a:tailEnd type="triangle"/>
                          </a:ln>
                          <a:effectLst/>
                        </wps:spPr>
                        <wps:bodyPr/>
                      </wps:wsp>
                      <wps:wsp>
                        <wps:cNvPr id="70" name="Straight Arrow Connector 70"/>
                        <wps:cNvCnPr/>
                        <wps:spPr>
                          <a:xfrm flipV="1">
                            <a:off x="1930235" y="5614725"/>
                            <a:ext cx="1643462" cy="1"/>
                          </a:xfrm>
                          <a:prstGeom prst="straightConnector1">
                            <a:avLst/>
                          </a:prstGeom>
                          <a:noFill/>
                          <a:ln w="6350" cap="flat" cmpd="sng" algn="ctr">
                            <a:solidFill>
                              <a:sysClr val="windowText" lastClr="000000"/>
                            </a:solidFill>
                            <a:prstDash val="solid"/>
                            <a:miter lim="800000"/>
                            <a:tailEnd type="triangle"/>
                          </a:ln>
                          <a:effectLst/>
                        </wps:spPr>
                        <wps:bodyPr/>
                      </wps:wsp>
                    </wpg:wgp>
                  </a:graphicData>
                </a:graphic>
              </wp:inline>
            </w:drawing>
          </mc:Choice>
          <mc:Fallback>
            <w:pict>
              <v:group w14:anchorId="15968AEF" id="Group 1" o:spid="_x0000_s1026" style="width:414.8pt;height:512.8pt;mso-position-horizontal-relative:char;mso-position-vertical-relative:line" coordsize="52677,65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">
                <v:rect id="Rectangle 47" o:spid="_x0000_s1027" style="position:absolute;width:52677;height:651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Wh/MYA&#10;AADbAAAADwAAAGRycy9kb3ducmV2LnhtbESPQWvCQBSE74X+h+UVehHdKKVKdJXSYsmhFLT14O2Z&#10;fWZTs29D9lXTf98tFDwOM/MNs1j1vlFn6mId2MB4lIEiLoOtuTLw+bEezkBFQbbYBCYDPxRhtby9&#10;WWBuw4U3dN5KpRKEY44GnEibax1LRx7jKLTEyTuGzqMk2VXadnhJcN/oSZY9ao81pwWHLT07Kk/b&#10;b29gX/RSfY1f5e2Eg92gcIfy/eVgzP1d/zQHJdTLNfzfLqyBhyn8fUk/QC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BWh/MYAAADbAAAADwAAAAAAAAAAAAAAAACYAgAAZHJz&#10;L2Rvd25yZXYueG1sUEsFBgAAAAAEAAQA9QAAAIsDAAAAAA==&#10;" filled="f" strokecolor="black [3213]" strokeweight="1pt"/>
                <v:shapetype id="_x0000_t202" coordsize="21600,21600" o:spt="202" path="m,l,21600r21600,l21600,xe">
                  <v:stroke joinstyle="miter"/>
                  <v:path gradientshapeok="t" o:connecttype="rect"/>
                </v:shapetype>
                <v:shape id="Text Box 48" o:spid="_x0000_s1028" type="#_x0000_t202" style="position:absolute;left:4068;top:3611;width:15234;height:43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swqb4A&#10;AADbAAAADwAAAGRycy9kb3ducmV2LnhtbERPTWsCMRC9F/ofwhR662YVlboapQiC4knb3ofNuBub&#10;TJYkq9t/bw6Cx8f7Xq4HZ8WVQjSeFYyKEgRx7bXhRsHP9/bjE0RMyBqtZ1LwTxHWq9eXJVba3/hI&#10;11NqRA7hWKGCNqWukjLWLTmMhe+IM3f2wWHKMDRSB7zlcGfluCxn0qHh3NBiR5uW6r9T7xTMjRmh&#10;teUlHHjS+362/+32U6Xe34avBYhEQ3qKH+6dVjDJY/OX/APk6g4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dbMKm+AAAA2wAAAA8AAAAAAAAAAAAAAAAAmAIAAGRycy9kb3ducmV2&#10;LnhtbFBLBQYAAAAABAAEAPUAAACDAwAAAAA=&#10;" filled="f" strokecolor="windowText">
                  <v:textbox style="mso-fit-shape-to-text:t">
                    <w:txbxContent>
                      <w:p w14:paraId="31FA34A7" w14:textId="77777777" w:rsidR="00BA7305" w:rsidRDefault="00BA7305" w:rsidP="00E81D8C">
                        <w:pPr>
                          <w:pStyle w:val="NormalWeb"/>
                          <w:jc w:val="center"/>
                          <w:rPr>
                            <w:sz w:val="24"/>
                          </w:rPr>
                        </w:pPr>
                        <w:r>
                          <w:rPr>
                            <w:rFonts w:asciiTheme="minorHAnsi" w:hAnsi="Calibri" w:cstheme="minorBidi"/>
                            <w:color w:val="000000" w:themeColor="text1"/>
                            <w:kern w:val="24"/>
                          </w:rPr>
                          <w:t>Definition of AtoN User Requirement (UR)</w:t>
                        </w:r>
                      </w:p>
                    </w:txbxContent>
                  </v:textbox>
                </v:shape>
                <v:shape id="Text Box 49" o:spid="_x0000_s1029" type="#_x0000_t202" style="position:absolute;left:4062;top:11687;width:15233;height:77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eVMsEA&#10;AADbAAAADwAAAGRycy9kb3ducmV2LnhtbESPQWsCMRSE7wX/Q3iCt5pVrOhqFBEEpafaen9snrvR&#10;5GVJsrr9902h0OMwM98w623vrHhQiMazgsm4AEFceW24VvD1eXhdgIgJWaP1TAq+KcJ2M3hZY6n9&#10;kz/ocU61yBCOJSpoUmpLKWPVkMM49i1x9q4+OExZhlrqgM8Md1ZOi2IuHRrOCw22tG+oup87p2Bp&#10;zAStLW7hnWed7+anS3t6U2o07HcrEIn69B/+ax+1gtkSfr/kHyA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gXlTLBAAAA2wAAAA8AAAAAAAAAAAAAAAAAmAIAAGRycy9kb3du&#10;cmV2LnhtbFBLBQYAAAAABAAEAPUAAACGAwAAAAA=&#10;" filled="f" strokecolor="windowText">
                  <v:textbox style="mso-fit-shape-to-text:t">
                    <w:txbxContent>
                      <w:p w14:paraId="66C2ACC1" w14:textId="77777777" w:rsidR="00BA7305" w:rsidRDefault="00BA7305" w:rsidP="00E81D8C">
                        <w:pPr>
                          <w:pStyle w:val="NormalWeb"/>
                          <w:jc w:val="center"/>
                          <w:rPr>
                            <w:sz w:val="24"/>
                          </w:rPr>
                        </w:pPr>
                        <w:r>
                          <w:rPr>
                            <w:rFonts w:asciiTheme="minorHAnsi" w:hAnsi="Calibri" w:cstheme="minorBidi"/>
                            <w:color w:val="000000" w:themeColor="text1"/>
                            <w:kern w:val="24"/>
                          </w:rPr>
                          <w:t>Explore Potential Equipment Solutions that meet UI (see Section 3 below)</w:t>
                        </w:r>
                      </w:p>
                    </w:txbxContent>
                  </v:textbox>
                </v:shape>
                <v:shape id="Text Box 50" o:spid="_x0000_s1030" type="#_x0000_t202" style="position:absolute;left:4061;top:36424;width:15234;height:60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Sqcr8A&#10;AADbAAAADwAAAGRycy9kb3ducmV2LnhtbERPy2oCMRTdC/2HcAvdORmlSjs1ShEExZWP7i+T25m0&#10;yc2QZHT8e7MQXB7Oe7EanBUXCtF4VjApShDEtdeGGwXn02b8ASImZI3WMym4UYTV8mW0wEr7Kx/o&#10;ckyNyCEcK1TQptRVUsa6JYex8B1x5n59cJgyDI3UAa853Fk5Lcu5dGg4N7TY0bql+v/YOwWfxkzQ&#10;2vIv7Pm99/1899PtZkq9vQ7fXyASDekpfri3WsEsr89f8g+Qyzs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9KpyvwAAANsAAAAPAAAAAAAAAAAAAAAAAJgCAABkcnMvZG93bnJl&#10;di54bWxQSwUGAAAAAAQABAD1AAAAhAMAAAAA&#10;" filled="f" strokecolor="windowText">
                  <v:textbox style="mso-fit-shape-to-text:t">
                    <w:txbxContent>
                      <w:p w14:paraId="556A49E5" w14:textId="77777777" w:rsidR="00BA7305" w:rsidRDefault="00BA7305" w:rsidP="00E81D8C">
                        <w:pPr>
                          <w:pStyle w:val="NormalWeb"/>
                          <w:jc w:val="center"/>
                          <w:rPr>
                            <w:sz w:val="24"/>
                          </w:rPr>
                        </w:pPr>
                        <w:r>
                          <w:rPr>
                            <w:rFonts w:asciiTheme="minorHAnsi" w:hAnsi="Calibri" w:cstheme="minorBidi"/>
                            <w:color w:val="000000" w:themeColor="text1"/>
                            <w:kern w:val="24"/>
                          </w:rPr>
                          <w:t>Determine Load and Energy Reserve Required</w:t>
                        </w:r>
                      </w:p>
                    </w:txbxContent>
                  </v:textbox>
                </v:shape>
                <v:shape id="Text Box 51" o:spid="_x0000_s1031" type="#_x0000_t202" style="position:absolute;left:4061;top:46749;width:15234;height:2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gP6cEA&#10;AADbAAAADwAAAGRycy9kb3ducmV2LnhtbESPQWsCMRSE74L/ITyhN81uqdKuRhGhUOlJbe+PzXM3&#10;mrwsSVa3/74pFDwOM/MNs9oMzoobhWg8KyhnBQji2mvDjYKv0/v0FURMyBqtZ1LwQxE26/FohZX2&#10;dz7Q7ZgakSEcK1TQptRVUsa6JYdx5jvi7J19cJiyDI3UAe8Z7qx8LoqFdGg4L7TY0a6l+nrsnYI3&#10;Y0q0triET37pfb/Yf3f7uVJPk2G7BJFoSI/wf/tDK5iX8Pcl/wC5/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4D+nBAAAA2wAAAA8AAAAAAAAAAAAAAAAAmAIAAGRycy9kb3du&#10;cmV2LnhtbFBLBQYAAAAABAAEAPUAAACGAwAAAAA=&#10;" filled="f" strokecolor="windowText">
                  <v:textbox style="mso-fit-shape-to-text:t">
                    <w:txbxContent>
                      <w:p w14:paraId="69A1B19A" w14:textId="77777777" w:rsidR="00BA7305" w:rsidRDefault="00BA7305" w:rsidP="00E81D8C">
                        <w:pPr>
                          <w:pStyle w:val="NormalWeb"/>
                          <w:jc w:val="center"/>
                          <w:rPr>
                            <w:sz w:val="24"/>
                          </w:rPr>
                        </w:pPr>
                        <w:r>
                          <w:rPr>
                            <w:rFonts w:asciiTheme="minorHAnsi" w:hAnsi="Calibri" w:cstheme="minorBidi"/>
                            <w:color w:val="000000" w:themeColor="text1"/>
                            <w:kern w:val="24"/>
                          </w:rPr>
                          <w:t>Select Power Source</w:t>
                        </w:r>
                      </w:p>
                    </w:txbxContent>
                  </v:textbox>
                </v:shape>
                <v:shape id="Text Box 52" o:spid="_x0000_s1032" type="#_x0000_t202" style="position:absolute;left:4061;top:53794;width:15234;height:43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qRnsEA&#10;AADbAAAADwAAAGRycy9kb3ducmV2LnhtbESPQWsCMRSE70L/Q3gFb5pVqrSrUYogVDxV7f2xed2N&#10;TV6WJKvrvzeC0OMwM98wy3XvrLhQiMazgsm4AEFceW24VnA6bkfvIGJC1mg9k4IbRVivXgZLLLW/&#10;8jddDqkWGcKxRAVNSm0pZawachjHviXO3q8PDlOWoZY64DXDnZXTophLh4bzQoMtbRqq/g6dU/Bh&#10;zAStLc5hz2+d7+a7n3Y3U2r42n8uQCTq03/42f7SCmZTeHzJP0Cu7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qkZ7BAAAA2wAAAA8AAAAAAAAAAAAAAAAAmAIAAGRycy9kb3du&#10;cmV2LnhtbFBLBQYAAAAABAAEAPUAAACGAwAAAAA=&#10;" filled="f" strokecolor="windowText">
                  <v:textbox style="mso-fit-shape-to-text:t">
                    <w:txbxContent>
                      <w:p w14:paraId="7B2751DC" w14:textId="77777777" w:rsidR="00BA7305" w:rsidRDefault="00BA7305" w:rsidP="00E81D8C">
                        <w:pPr>
                          <w:pStyle w:val="NormalWeb"/>
                          <w:jc w:val="center"/>
                          <w:rPr>
                            <w:sz w:val="24"/>
                          </w:rPr>
                        </w:pPr>
                        <w:r>
                          <w:rPr>
                            <w:rFonts w:asciiTheme="minorHAnsi" w:hAnsi="Calibri" w:cstheme="minorBidi"/>
                            <w:color w:val="000000" w:themeColor="text1"/>
                            <w:kern w:val="24"/>
                          </w:rPr>
                          <w:t>Select Energy Storage System</w:t>
                        </w:r>
                      </w:p>
                    </w:txbxContent>
                  </v:textbox>
                </v:shape>
                <v:group id="Group 53" o:spid="_x0000_s1033" style="position:absolute;left:4570;top:22653;width:14224;height:9909" coordorigin="4570,22653" coordsize="14224,99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shapetype id="_x0000_t4" coordsize="21600,21600" o:spt="4" path="m10800,l,10800,10800,21600,21600,10800xe">
                    <v:stroke joinstyle="miter"/>
                    <v:path gradientshapeok="t" o:connecttype="rect" textboxrect="5400,5400,16200,16200"/>
                  </v:shapetype>
                  <v:shape id="Diamond 54" o:spid="_x0000_s1034" type="#_x0000_t4" style="position:absolute;left:4570;top:22653;width:14224;height:99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79xcUA&#10;AADbAAAADwAAAGRycy9kb3ducmV2LnhtbESPQWvCQBSE7wX/w/KE3upGqdJGV5EWoSgqTUvx+Mg+&#10;s8Hs25jdmvTfdwXB4zAz3zCzRWcrcaHGl44VDAcJCOLc6ZILBd9fq6cXED4ga6wck4I/8rCY9x5m&#10;mGrX8iddslCICGGfogITQp1K6XNDFv3A1cTRO7rGYoiyKaRusI1wW8lRkkykxZLjgsGa3gzlp+zX&#10;KjjvN/vRqli/b86vP4cWM52Z3Vapx363nIII1IV7+Nb+0ArGz3D9En+AnP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fv3FxQAAANsAAAAPAAAAAAAAAAAAAAAAAJgCAABkcnMv&#10;ZG93bnJldi54bWxQSwUGAAAAAAQABAD1AAAAigMAAAAA&#10;" filled="f" strokecolor="windowText" strokeweight="1pt"/>
                  <v:shape id="Text Box 55" o:spid="_x0000_s1035" type="#_x0000_t202" style="position:absolute;left:7719;top:24376;width:8331;height:60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59YMEA&#10;AADbAAAADwAAAGRycy9kb3ducmV2LnhtbESPQWvCQBSE7wX/w/IK3upGISKpq0it4MGLNr0/sq/Z&#10;0OzbkH018d+7gtDjMDPfMOvt6Ft1pT42gQ3MZxko4irYhmsD5dfhbQUqCrLFNjAZuFGE7WbyssbC&#10;hoHPdL1IrRKEY4EGnEhXaB0rRx7jLHTEyfsJvUdJsq+17XFIcN/qRZYttceG04LDjj4cVb+XP29A&#10;xO7mt/LTx+P3eNoPLqtyLI2Zvo67d1BCo/yHn+2jNZDn8PiSfoDe3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yefWDBAAAA2wAAAA8AAAAAAAAAAAAAAAAAmAIAAGRycy9kb3du&#10;cmV2LnhtbFBLBQYAAAAABAAEAPUAAACGAwAAAAA=&#10;" filled="f" stroked="f">
                    <v:textbox style="mso-fit-shape-to-text:t">
                      <w:txbxContent>
                        <w:p w14:paraId="2E7C5ADC" w14:textId="77777777" w:rsidR="00BA7305" w:rsidRDefault="00BA7305" w:rsidP="00E81D8C">
                          <w:pPr>
                            <w:pStyle w:val="NormalWeb"/>
                            <w:jc w:val="center"/>
                            <w:rPr>
                              <w:sz w:val="24"/>
                            </w:rPr>
                          </w:pPr>
                          <w:r>
                            <w:rPr>
                              <w:rFonts w:asciiTheme="minorHAnsi" w:hAnsi="Calibri" w:cstheme="minorBidi"/>
                              <w:color w:val="000000" w:themeColor="text1"/>
                              <w:kern w:val="24"/>
                            </w:rPr>
                            <w:t>Confirm Solutions Meet UR</w:t>
                          </w:r>
                        </w:p>
                      </w:txbxContent>
                    </v:textbox>
                  </v:shape>
                </v:group>
                <v:shape id="Text Box 56" o:spid="_x0000_s1036" type="#_x0000_t202" style="position:absolute;left:30223;top:7070;width:20720;height:162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GXncIA&#10;AADbAAAADwAAAGRycy9kb3ducmV2LnhtbESPT2sCMRTE7wW/Q3hCbzWr1MVujVIKQsWTf3p/bF53&#10;0yYvS5LV7bc3guBxmJnfMMv14Kw4U4jGs4LppABBXHttuFFwOm5eFiBiQtZoPZOCf4qwXo2ellhp&#10;f+E9nQ+pERnCsUIFbUpdJWWsW3IYJ74jzt6PDw5TlqGROuAlw52Vs6IopUPDeaHFjj5bqv8OvVPw&#10;ZswUrS1+w45fe9+X2+9uO1fqeTx8vININKRH+N7+0grmJdy+5B8gV1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UZedwgAAANsAAAAPAAAAAAAAAAAAAAAAAJgCAABkcnMvZG93&#10;bnJldi54bWxQSwUGAAAAAAQABAD1AAAAhwMAAAAA&#10;" filled="f" strokecolor="windowText">
                  <v:textbox style="mso-fit-shape-to-text:t">
                    <w:txbxContent>
                      <w:p w14:paraId="73B68029" w14:textId="77777777" w:rsidR="00BA7305" w:rsidRDefault="00BA7305" w:rsidP="00E81D8C">
                        <w:pPr>
                          <w:pStyle w:val="NormalWeb"/>
                          <w:rPr>
                            <w:sz w:val="24"/>
                          </w:rPr>
                        </w:pPr>
                        <w:r>
                          <w:rPr>
                            <w:rFonts w:asciiTheme="minorHAnsi" w:hAnsi="Calibri" w:cstheme="minorBidi"/>
                            <w:color w:val="000000" w:themeColor="text1"/>
                            <w:kern w:val="24"/>
                          </w:rPr>
                          <w:t>CONSIDERATIONS</w:t>
                        </w:r>
                      </w:p>
                      <w:p w14:paraId="3B5FA7B8" w14:textId="77777777" w:rsidR="00BA7305" w:rsidRDefault="00BA7305" w:rsidP="00E81D8C">
                        <w:pPr>
                          <w:pStyle w:val="NormalWeb"/>
                        </w:pPr>
                        <w:r>
                          <w:rPr>
                            <w:rFonts w:asciiTheme="minorHAnsi" w:hAnsi="Calibri" w:cstheme="minorBidi"/>
                            <w:color w:val="000000" w:themeColor="text1"/>
                            <w:kern w:val="24"/>
                          </w:rPr>
                          <w:t>Equipment accessibility</w:t>
                        </w:r>
                      </w:p>
                      <w:p w14:paraId="5FB21D60" w14:textId="77777777" w:rsidR="00BA7305" w:rsidRDefault="00BA7305" w:rsidP="00E81D8C">
                        <w:pPr>
                          <w:pStyle w:val="NormalWeb"/>
                        </w:pPr>
                        <w:r>
                          <w:rPr>
                            <w:rFonts w:asciiTheme="minorHAnsi" w:hAnsi="Calibri" w:cstheme="minorBidi"/>
                            <w:color w:val="000000" w:themeColor="text1"/>
                            <w:kern w:val="24"/>
                          </w:rPr>
                          <w:t>Cost</w:t>
                        </w:r>
                      </w:p>
                      <w:p w14:paraId="4F1DDC6B" w14:textId="77777777" w:rsidR="00BA7305" w:rsidRDefault="00BA7305" w:rsidP="00E81D8C">
                        <w:pPr>
                          <w:pStyle w:val="NormalWeb"/>
                        </w:pPr>
                        <w:r>
                          <w:rPr>
                            <w:rFonts w:asciiTheme="minorHAnsi" w:hAnsi="Calibri" w:cstheme="minorBidi"/>
                            <w:color w:val="000000" w:themeColor="text1"/>
                            <w:kern w:val="24"/>
                          </w:rPr>
                          <w:t>Design life</w:t>
                        </w:r>
                      </w:p>
                      <w:p w14:paraId="479DC7F7" w14:textId="77777777" w:rsidR="00BA7305" w:rsidRDefault="00BA7305" w:rsidP="00E81D8C">
                        <w:pPr>
                          <w:pStyle w:val="NormalWeb"/>
                        </w:pPr>
                        <w:r>
                          <w:rPr>
                            <w:rFonts w:asciiTheme="minorHAnsi" w:hAnsi="Calibri" w:cstheme="minorBidi"/>
                            <w:color w:val="000000" w:themeColor="text1"/>
                            <w:kern w:val="24"/>
                          </w:rPr>
                          <w:t>Environmental impact</w:t>
                        </w:r>
                      </w:p>
                      <w:p w14:paraId="0B0D396F" w14:textId="77777777" w:rsidR="00BA7305" w:rsidRDefault="00BA7305" w:rsidP="00E81D8C">
                        <w:pPr>
                          <w:pStyle w:val="NormalWeb"/>
                        </w:pPr>
                        <w:r>
                          <w:rPr>
                            <w:rFonts w:asciiTheme="minorHAnsi" w:hAnsi="Calibri" w:cstheme="minorBidi"/>
                            <w:color w:val="000000" w:themeColor="text1"/>
                            <w:kern w:val="24"/>
                          </w:rPr>
                          <w:t>Ease of equipment installation</w:t>
                        </w:r>
                      </w:p>
                      <w:p w14:paraId="1560FD9E" w14:textId="77777777" w:rsidR="00BA7305" w:rsidRDefault="00BA7305" w:rsidP="00E81D8C">
                        <w:pPr>
                          <w:pStyle w:val="NormalWeb"/>
                        </w:pPr>
                        <w:r>
                          <w:rPr>
                            <w:rFonts w:asciiTheme="minorHAnsi" w:hAnsi="Calibri" w:cstheme="minorBidi"/>
                            <w:color w:val="000000" w:themeColor="text1"/>
                            <w:kern w:val="24"/>
                          </w:rPr>
                          <w:t>Ease of maintenance</w:t>
                        </w:r>
                      </w:p>
                      <w:p w14:paraId="44EE42E8" w14:textId="77777777" w:rsidR="00BA7305" w:rsidRDefault="00BA7305" w:rsidP="00E81D8C">
                        <w:pPr>
                          <w:pStyle w:val="NormalWeb"/>
                        </w:pPr>
                        <w:r>
                          <w:rPr>
                            <w:rFonts w:asciiTheme="minorHAnsi" w:hAnsi="Calibri" w:cstheme="minorBidi"/>
                            <w:color w:val="000000" w:themeColor="text1"/>
                            <w:kern w:val="24"/>
                          </w:rPr>
                          <w:t>IALA AtoN category</w:t>
                        </w:r>
                      </w:p>
                      <w:p w14:paraId="03899414" w14:textId="77777777" w:rsidR="00BA7305" w:rsidRDefault="00BA7305" w:rsidP="00E81D8C">
                        <w:pPr>
                          <w:pStyle w:val="NormalWeb"/>
                        </w:pPr>
                        <w:r>
                          <w:rPr>
                            <w:rFonts w:asciiTheme="minorHAnsi" w:hAnsi="Calibri" w:cstheme="minorBidi"/>
                            <w:color w:val="000000" w:themeColor="text1"/>
                            <w:kern w:val="24"/>
                          </w:rPr>
                          <w:t>Reliability</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58" o:spid="_x0000_s1037" type="#_x0000_t34" style="position:absolute;left:4062;top:5611;width:508;height:21997;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cmdcAAAADbAAAADwAAAGRycy9kb3ducmV2LnhtbERPS4vCMBC+C/sfwizsTVOFVekapQiC&#10;F2F9HbwNzdh2bSalibb7752D4PHjey9WvavVg9pQeTYwHiWgiHNvKy4MnI6b4RxUiMgWa89k4J8C&#10;rJYfgwWm1ne8p8chFkpCOKRooIyxSbUOeUkOw8g3xMJdfeswCmwLbVvsJNzVepIkU+2wYmkosaF1&#10;SfntcHfS2+UZ7X6nl9n+Prucs79d0V+tMV+fffYDKlIf3+KXe2sNfMtY+SI/QC+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a3JnXAAAAA2wAAAA8AAAAAAAAAAAAAAAAA&#10;oQIAAGRycy9kb3ducmV2LnhtbFBLBQYAAAAABAAEAPkAAACOAwAAAAA=&#10;" adj="91547" strokecolor="windowText" strokeweight=".5pt">
                  <v:stroke endarrow="block"/>
                </v:shape>
                <v:shapetype id="_x0000_t32" coordsize="21600,21600" o:spt="32" o:oned="t" path="m,l21600,21600e" filled="f">
                  <v:path arrowok="t" fillok="f" o:connecttype="none"/>
                  <o:lock v:ext="edit" shapetype="t"/>
                </v:shapetype>
                <v:shape id="Straight Arrow Connector 61" o:spid="_x0000_s1038" type="#_x0000_t32" style="position:absolute;left:11682;top:32562;width:0;height:386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DVbcUAAADbAAAADwAAAGRycy9kb3ducmV2LnhtbESPQWvCQBSE70L/w/IKvZlNUhRJXaUN&#10;NNWTmPbi7ZF9TUKzb0N2G6O/3i0UPA4z8w2z3k6mEyMNrrWsIIliEMSV1S3XCr4+3+crEM4ja+ws&#10;k4ILOdhuHmZrzLQ985HG0tciQNhlqKDxvs+kdFVDBl1ke+LgfdvBoA9yqKUe8BzgppNpHC+lwZbD&#10;QoM95Q1VP+WvUXAafZ3v7aF4Xrwd8lNxTafVR6rU0+P0+gLC0+Tv4f/2TitYJvD3JfwAu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fDVbcUAAADbAAAADwAAAAAAAAAA&#10;AAAAAAChAgAAZHJzL2Rvd25yZXYueG1sUEsFBgAAAAAEAAQA+QAAAJMDAAAAAA==&#10;" strokecolor="windowText" strokeweight=".5pt">
                  <v:stroke endarrow="block" joinstyle="miter"/>
                </v:shape>
                <v:shape id="Straight Arrow Connector 62" o:spid="_x0000_s1039" type="#_x0000_t32" style="position:absolute;left:11682;top:42887;width:0;height:38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lcwj8QAAADbAAAADwAAAGRycy9kb3ducmV2LnhtbESPT2sCMRTE70K/Q3gFL6JZLSx2a5Si&#10;FnoRdSv0+ti8/UM3L2uS6vbbN4LgcZiZ3zCLVW9acSHnG8sKppMEBHFhdcOVgtPXx3gOwgdkja1l&#10;UvBHHlbLp8ECM22vfKRLHioRIewzVFCH0GVS+qImg35iO+LoldYZDFG6SmqH1wg3rZwlSSoNNhwX&#10;auxoXVPxk/8aBbI6vpjvbdmnu9K9bg6j/bnL90oNn/v3NxCB+vAI39ufWkE6g9uX+APk8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VzCPxAAAANsAAAAPAAAAAAAAAAAA&#10;AAAAAKECAABkcnMvZG93bnJldi54bWxQSwUGAAAAAAQABAD5AAAAkgMAAAAA&#10;" strokecolor="windowText" strokeweight=".5pt">
                  <v:stroke endarrow="block" joinstyle="miter"/>
                </v:shape>
                <v:shape id="Straight Arrow Connector 63" o:spid="_x0000_s1040" type="#_x0000_t32" style="position:absolute;left:11682;top:49519;width:0;height:42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uVFMUAAADbAAAADwAAAGRycy9kb3ducmV2LnhtbESPT2sCMRTE7wW/Q3iCF6nZVljq1ihS&#10;W+hF7K6FXh+bt39w87ImUbffvhGEHoeZ+Q2zXA+mExdyvrWs4GmWgCAurW65VvB9+Hh8AeEDssbO&#10;Min4JQ/r1ehhiZm2V87pUoRaRAj7DBU0IfSZlL5syKCf2Z44epV1BkOUrpba4TXCTSefkySVBluO&#10;Cw329NZQeSzORoGs87n5ea+GdFe5xfZruj/1xV6pyXjYvIIINIT/8L39qRWkc7h9iT9A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RuVFMUAAADbAAAADwAAAAAAAAAA&#10;AAAAAAChAgAAZHJzL2Rvd25yZXYueG1sUEsFBgAAAAAEAAQA+QAAAJMDAAAAAA==&#10;" strokecolor="windowText" strokeweight=".5pt">
                  <v:stroke endarrow="block" joinstyle="miter"/>
                </v:shape>
                <v:shape id="Straight Arrow Connector 64" o:spid="_x0000_s1041" type="#_x0000_t32" style="position:absolute;left:19302;top:15842;width:10924;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PVxgcMAAADbAAAADwAAAGRycy9kb3ducmV2LnhtbESP3YrCMBSE7xd8h3CEvRFNXBaVahQR&#10;FUV2wZ8HODTHttic1CZqffuNIOzlMDPfMJNZY0txp9oXjjX0ewoEcepMwZmG03HVHYHwAdlg6Zg0&#10;PMnDbNr6mGBi3IP3dD+ETEQI+wQ15CFUiZQ+zcmi77mKOHpnV1sMUdaZNDU+ItyW8kupgbRYcFzI&#10;saJFTunlcLMa7HK9GTad50/Hltej2Xm1/Q1K6892Mx+DCNSE//C7vTEaBt/w+hJ/gJ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T1cYHDAAAA2wAAAA8AAAAAAAAAAAAA&#10;AAAAoQIAAGRycy9kb3ducmV2LnhtbFBLBQYAAAAABAAEAPkAAACRAwAAAAA=&#10;" strokecolor="black [3213]" strokeweight=".5pt">
                  <v:stroke endarrow="block" joinstyle="miter"/>
                </v:shape>
                <v:shape id="Text Box 65" o:spid="_x0000_s1042" type="#_x0000_t202" style="position:absolute;left:35733;top:38271;width:9017;height:26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DV8IA&#10;AADbAAAADwAAAGRycy9kb3ducmV2LnhtbESPT2sCMRTE7wW/Q3hCbzWr1MVujVIKQsWTf3p/bF53&#10;0yYvS5LV7bc3guBxmJnfMMv14Kw4U4jGs4LppABBXHttuFFwOm5eFiBiQtZoPZOCf4qwXo2ellhp&#10;f+E9nQ+pERnCsUIFbUpdJWWsW3IYJ74jzt6PDw5TlqGROuAlw52Vs6IopUPDeaHFjj5bqv8OvVPw&#10;ZswUrS1+w45fe9+X2+9uO1fqeTx8vININKRH+N7+0grKOdy+5B8gV1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78NXwgAAANsAAAAPAAAAAAAAAAAAAAAAAJgCAABkcnMvZG93&#10;bnJldi54bWxQSwUGAAAAAAQABAD1AAAAhwMAAAAA&#10;" filled="f" strokecolor="windowText">
                  <v:textbox style="mso-fit-shape-to-text:t">
                    <w:txbxContent>
                      <w:p w14:paraId="09728A1F" w14:textId="77777777" w:rsidR="00BA7305" w:rsidRDefault="00BA7305" w:rsidP="00E81D8C">
                        <w:pPr>
                          <w:pStyle w:val="NormalWeb"/>
                          <w:jc w:val="center"/>
                          <w:rPr>
                            <w:sz w:val="24"/>
                          </w:rPr>
                        </w:pPr>
                        <w:r>
                          <w:rPr>
                            <w:rFonts w:asciiTheme="minorHAnsi" w:hAnsi="Calibri" w:cstheme="minorBidi"/>
                            <w:color w:val="000000" w:themeColor="text1"/>
                            <w:kern w:val="24"/>
                          </w:rPr>
                          <w:t>1067-1</w:t>
                        </w:r>
                      </w:p>
                    </w:txbxContent>
                  </v:textbox>
                </v:shape>
                <v:shape id="Text Box 66" o:spid="_x0000_s1043" type="#_x0000_t202" style="position:absolute;left:35733;top:46790;width:9017;height:2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1dIMIA&#10;AADbAAAADwAAAGRycy9kb3ducmV2LnhtbESPQWsCMRSE70L/Q3gFb27Woku7GqUUBMVT1d4fm9fd&#10;2ORlSbK6/fdNodDjMDPfMOvt6Ky4UYjGs4J5UYIgbrw23Cq4nHezZxAxIWu0nknBN0XYbh4ma6y1&#10;v/M73U6pFRnCsUYFXUp9LWVsOnIYC98TZ+/TB4cpy9BKHfCe4c7Kp7KspEPDeaHDnt46ar5Og1Pw&#10;YswcrS2v4ciLwQ/V4aM/LJWaPo6vKxCJxvQf/mvvtYKqgt8v+QfIz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PV0gwgAAANsAAAAPAAAAAAAAAAAAAAAAAJgCAABkcnMvZG93&#10;bnJldi54bWxQSwUGAAAAAAQABAD1AAAAhwMAAAAA&#10;" filled="f" strokecolor="windowText">
                  <v:textbox style="mso-fit-shape-to-text:t">
                    <w:txbxContent>
                      <w:p w14:paraId="0A298143" w14:textId="77777777" w:rsidR="00BA7305" w:rsidRDefault="00BA7305" w:rsidP="00E81D8C">
                        <w:pPr>
                          <w:pStyle w:val="NormalWeb"/>
                          <w:jc w:val="center"/>
                          <w:rPr>
                            <w:sz w:val="24"/>
                          </w:rPr>
                        </w:pPr>
                        <w:r>
                          <w:rPr>
                            <w:rFonts w:asciiTheme="minorHAnsi" w:hAnsi="Calibri" w:cstheme="minorBidi"/>
                            <w:color w:val="000000" w:themeColor="text1"/>
                            <w:kern w:val="24"/>
                          </w:rPr>
                          <w:t>1067-2</w:t>
                        </w:r>
                      </w:p>
                    </w:txbxContent>
                  </v:textbox>
                </v:shape>
                <v:shape id="Text Box 67" o:spid="_x0000_s1044" type="#_x0000_t202" style="position:absolute;left:35733;top:54717;width:9017;height:2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H4u8IA&#10;AADbAAAADwAAAGRycy9kb3ducmV2LnhtbESPT2sCMRTE7wW/Q3hCbzVrsavdGkUKQqWn+uf+2Lzu&#10;piYvS5LV9dubQqHHYWZ+wyzXg7PiQiEazwqmkwIEce214UbB8bB9WoCICVmj9UwKbhRhvRo9LLHS&#10;/spfdNmnRmQIxwoVtCl1lZSxbslhnPiOOHvfPjhMWYZG6oDXDHdWPhdFKR0azgstdvTeUn3e907B&#10;qzFTtLb4CZ88631f7k7d7kWpx/GweQORaEj/4b/2h1ZQzuH3S/4Bcn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fi7wgAAANsAAAAPAAAAAAAAAAAAAAAAAJgCAABkcnMvZG93&#10;bnJldi54bWxQSwUGAAAAAAQABAD1AAAAhwMAAAAA&#10;" filled="f" strokecolor="windowText">
                  <v:textbox style="mso-fit-shape-to-text:t">
                    <w:txbxContent>
                      <w:p w14:paraId="75508B14" w14:textId="77777777" w:rsidR="00BA7305" w:rsidRDefault="00BA7305" w:rsidP="00E81D8C">
                        <w:pPr>
                          <w:pStyle w:val="NormalWeb"/>
                          <w:jc w:val="center"/>
                          <w:rPr>
                            <w:sz w:val="24"/>
                          </w:rPr>
                        </w:pPr>
                        <w:r>
                          <w:rPr>
                            <w:rFonts w:asciiTheme="minorHAnsi" w:hAnsi="Calibri" w:cstheme="minorBidi"/>
                            <w:color w:val="000000" w:themeColor="text1"/>
                            <w:kern w:val="24"/>
                          </w:rPr>
                          <w:t>1067-3</w:t>
                        </w:r>
                      </w:p>
                    </w:txbxContent>
                  </v:textbox>
                </v:shape>
                <v:shape id="Straight Arrow Connector 68" o:spid="_x0000_s1045" type="#_x0000_t32" style="position:absolute;left:19302;top:39656;width:16434;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p88MIAAADbAAAADwAAAGRycy9kb3ducmV2LnhtbERPTWvCQBC9F/wPywje6sZIg6SuogFj&#10;ewq1vXgbstMkNDsbsmsS/fXdQ6HHx/ve7ifTioF611hWsFpGIIhLqxuuFHx9np43IJxH1thaJgV3&#10;crDfzZ62mGo78gcNF1+JEMIuRQW1910qpStrMuiWtiMO3LftDfoA+0rqHscQbloZR1EiDTYcGmrs&#10;KKup/LncjILr4Kvs3Rb5+uVYZNf8EU+bc6zUYj4dXkF4mvy/+M/9phUkYWz4En6A3P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Mp88MIAAADbAAAADwAAAAAAAAAAAAAA&#10;AAChAgAAZHJzL2Rvd25yZXYueG1sUEsFBgAAAAAEAAQA+QAAAJADAAAAAA==&#10;" strokecolor="windowText" strokeweight=".5pt">
                  <v:stroke endarrow="block" joinstyle="miter"/>
                </v:shape>
                <v:shape id="Straight Arrow Connector 69" o:spid="_x0000_s1046" type="#_x0000_t32" style="position:absolute;left:19302;top:48251;width:16434;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4bZa8QAAADbAAAADwAAAGRycy9kb3ducmV2LnhtbESPT2vCQBTE74LfYXmF3nTTiKLRVWzA&#10;fyepevH2yD6TYPZtyG5j2k/fFYQeh5n5DbNYdaYSLTWutKzgYxiBIM6sLjlXcDlvBlMQziNrrCyT&#10;gh9ysFr2ewtMtH3wF7Unn4sAYZeggsL7OpHSZQUZdENbEwfvZhuDPsgml7rBR4CbSsZRNJEGSw4L&#10;BdaUFpTdT99GwbX1eXqwx+1o/HlMr9vfuJvuYqXe37r1HISnzv+HX+29VjCZwfNL+A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htlrxAAAANsAAAAPAAAAAAAAAAAA&#10;AAAAAKECAABkcnMvZG93bnJldi54bWxQSwUGAAAAAAQABAD5AAAAkgMAAAAA&#10;" strokecolor="windowText" strokeweight=".5pt">
                  <v:stroke endarrow="block" joinstyle="miter"/>
                </v:shape>
                <v:shape id="Straight Arrow Connector 70" o:spid="_x0000_s1047" type="#_x0000_t32" style="position:absolute;left:19302;top:56147;width:16434;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XmK8MAAADbAAAADwAAAGRycy9kb3ducmV2LnhtbERPu2rDMBTdC/kHcQPdGjkOaYIbxaSG&#10;PDqFJl2yXaxb29S6MpJqu/36agh0PJz3Jh9NK3pyvrGsYD5LQBCXVjdcKfi47p/WIHxA1thaJgU/&#10;5CHfTh42mGk78Dv1l1CJGMI+QwV1CF0mpS9rMuhntiOO3Kd1BkOErpLa4RDDTSvTJHmWBhuODTV2&#10;VNRUfl2+jYJbH6rizZ4Pi+XrubgdftNxfUyVepyOuxcQgcbwL767T1rBKq6PX+IPkN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l5ivDAAAA2wAAAA8AAAAAAAAAAAAA&#10;AAAAoQIAAGRycy9kb3ducmV2LnhtbFBLBQYAAAAABAAEAPkAAACRAwAAAAA=&#10;" strokecolor="windowText" strokeweight=".5pt">
                  <v:stroke endarrow="block" joinstyle="miter"/>
                </v:shape>
                <w10:anchorlock/>
              </v:group>
            </w:pict>
          </mc:Fallback>
        </mc:AlternateContent>
      </w:r>
      <w:r>
        <w:rPr>
          <w:noProof/>
          <w:sz w:val="18"/>
          <w:lang w:val="en-AU" w:eastAsia="en-AU"/>
        </w:rPr>
        <mc:AlternateContent>
          <mc:Choice Requires="wps">
            <w:drawing>
              <wp:anchor distT="0" distB="0" distL="114300" distR="114300" simplePos="0" relativeHeight="251669504" behindDoc="0" locked="0" layoutInCell="1" allowOverlap="1" wp14:anchorId="5775FDD2" wp14:editId="395028CE">
                <wp:simplePos x="0" y="0"/>
                <wp:positionH relativeFrom="column">
                  <wp:posOffset>1769823</wp:posOffset>
                </wp:positionH>
                <wp:positionV relativeFrom="paragraph">
                  <wp:posOffset>1942771</wp:posOffset>
                </wp:positionV>
                <wp:extent cx="0" cy="323205"/>
                <wp:effectExtent l="50800" t="0" r="76200" b="83820"/>
                <wp:wrapNone/>
                <wp:docPr id="73" name="Straight Arrow Connector 73"/>
                <wp:cNvGraphicFramePr/>
                <a:graphic xmlns:a="http://schemas.openxmlformats.org/drawingml/2006/main">
                  <a:graphicData uri="http://schemas.microsoft.com/office/word/2010/wordprocessingShape">
                    <wps:wsp>
                      <wps:cNvCnPr/>
                      <wps:spPr>
                        <a:xfrm>
                          <a:off x="0" y="0"/>
                          <a:ext cx="0" cy="3232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o="http://schemas.microsoft.com/office/mac/office/2008/main" xmlns:mv="urn:schemas-microsoft-com:mac:vml">
            <w:pict>
              <v:shape w14:anchorId="2CF03229" id="Straight Arrow Connector 73" o:spid="_x0000_s1026" type="#_x0000_t32" style="position:absolute;margin-left:139.35pt;margin-top:152.95pt;width:0;height:25.4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" strokecolor="black [3213]">
                <v:stroke endarrow="block"/>
              </v:shape>
            </w:pict>
          </mc:Fallback>
        </mc:AlternateContent>
      </w:r>
    </w:p>
    <w:p w14:paraId="5AE7975A" w14:textId="0EA44AA3" w:rsidR="00E81D8C" w:rsidRPr="00A72AED" w:rsidRDefault="00E81D8C" w:rsidP="00E81D8C">
      <w:pPr>
        <w:pStyle w:val="Figurecaption"/>
        <w:jc w:val="center"/>
      </w:pPr>
      <w:bookmarkStart w:id="15" w:name="_Toc292459879"/>
      <w:bookmarkStart w:id="16" w:name="_Toc456175558"/>
      <w:r>
        <w:t xml:space="preserve">Flowchart for </w:t>
      </w:r>
      <w:r w:rsidR="00A72AED">
        <w:t xml:space="preserve">the </w:t>
      </w:r>
      <w:r>
        <w:t xml:space="preserve">Application of the 1067 </w:t>
      </w:r>
      <w:r w:rsidRPr="00A72AED">
        <w:t>series of Guideline</w:t>
      </w:r>
      <w:bookmarkEnd w:id="15"/>
      <w:r w:rsidRPr="00A72AED">
        <w:t>s</w:t>
      </w:r>
      <w:bookmarkEnd w:id="16"/>
    </w:p>
    <w:p w14:paraId="1744EC74" w14:textId="3A443767" w:rsidR="00C50807" w:rsidRDefault="00C50807">
      <w:pPr>
        <w:spacing w:after="200" w:line="276" w:lineRule="auto"/>
        <w:rPr>
          <w:sz w:val="22"/>
        </w:rPr>
      </w:pPr>
      <w:r>
        <w:br w:type="page"/>
      </w:r>
    </w:p>
    <w:p w14:paraId="110024B5" w14:textId="122E3A87" w:rsidR="00C50807" w:rsidDel="00830C6C" w:rsidRDefault="00C50807" w:rsidP="00C50807">
      <w:pPr>
        <w:pStyle w:val="Heading1"/>
      </w:pPr>
      <w:bookmarkStart w:id="17" w:name="_Toc456175538"/>
      <w:moveFromRangeStart w:id="18" w:author="Peter Dobson" w:date="2016-10-11T16:16:00Z" w:name="move463965909"/>
      <w:moveFrom w:id="19" w:author="Peter Dobson" w:date="2016-10-11T16:16:00Z">
        <w:r w:rsidDel="00830C6C">
          <w:lastRenderedPageBreak/>
          <w:t>SELECTION OF POWER SYSTEMS AND ENERGY STORAGE</w:t>
        </w:r>
      </w:moveFrom>
      <w:bookmarkEnd w:id="17"/>
    </w:p>
    <w:p w14:paraId="1DFD7FAA" w14:textId="128814D4" w:rsidR="00C50807" w:rsidRPr="00C50807" w:rsidDel="00830C6C" w:rsidRDefault="00C50807" w:rsidP="00C50807">
      <w:pPr>
        <w:pStyle w:val="Heading1separatationline"/>
      </w:pPr>
    </w:p>
    <w:p w14:paraId="4D8CEB93" w14:textId="1AA50D26" w:rsidR="00C50807" w:rsidDel="00830C6C" w:rsidRDefault="00C50807" w:rsidP="00C50807">
      <w:pPr>
        <w:pStyle w:val="BodyText"/>
      </w:pPr>
      <w:moveFrom w:id="20" w:author="Peter Dobson" w:date="2016-10-11T16:16:00Z">
        <w:r w:rsidDel="00830C6C">
          <w:t>This section identifies those items that should be taken into consideration when selecting energy storage and associated power systems for AtoN locations.  Table 1 provides general guidance on the most appropriate power systems for a number of locations, power requirements and environmental issues.  However, it would be prudent to use the appropriate guideline to better determine the potential and define the optimal solution.</w:t>
        </w:r>
      </w:moveFrom>
    </w:p>
    <w:p w14:paraId="32364C9B" w14:textId="21175781" w:rsidR="00C50807" w:rsidRDefault="00C50807">
      <w:pPr>
        <w:pStyle w:val="Heading1"/>
        <w:pPrChange w:id="21" w:author="Peter Dobson" w:date="2016-10-11T16:15:00Z">
          <w:pPr>
            <w:pStyle w:val="Heading2"/>
          </w:pPr>
        </w:pPrChange>
      </w:pPr>
      <w:bookmarkStart w:id="22" w:name="_Toc456175539"/>
      <w:moveFromRangeEnd w:id="18"/>
      <w:r>
        <w:t>General</w:t>
      </w:r>
      <w:bookmarkEnd w:id="22"/>
    </w:p>
    <w:p w14:paraId="1784B2ED" w14:textId="77777777" w:rsidR="00C50807" w:rsidRPr="00C50807" w:rsidRDefault="00C50807" w:rsidP="00C50807">
      <w:pPr>
        <w:pStyle w:val="Heading2separationline"/>
      </w:pPr>
    </w:p>
    <w:p w14:paraId="6825A6DB" w14:textId="4419823E" w:rsidR="00C50807" w:rsidRDefault="00C50807" w:rsidP="00C50807">
      <w:pPr>
        <w:pStyle w:val="BodyText"/>
      </w:pPr>
      <w:r>
        <w:t xml:space="preserve">The power requirement for AtoN cannot be based on the light source in isolation because the power system provides for the total needs of the AtoN.  This may include </w:t>
      </w:r>
      <w:del w:id="23" w:author="Peter Dobson" w:date="2016-10-11T16:01:00Z">
        <w:r w:rsidDel="00501F7E">
          <w:delText>fog signal</w:delText>
        </w:r>
      </w:del>
      <w:ins w:id="24" w:author="Peter Dobson" w:date="2016-10-11T16:01:00Z">
        <w:r w:rsidR="00501F7E">
          <w:t>audible signals</w:t>
        </w:r>
      </w:ins>
      <w:del w:id="25" w:author="Peter Dobson" w:date="2016-10-11T16:02:00Z">
        <w:r w:rsidDel="00501F7E">
          <w:delText>s</w:delText>
        </w:r>
      </w:del>
      <w:r>
        <w:t xml:space="preserve">, lights, RACONs, </w:t>
      </w:r>
      <w:ins w:id="26" w:author="Peter Dobson" w:date="2016-10-11T16:34:00Z">
        <w:r w:rsidR="005C2A5A">
          <w:t>AIS</w:t>
        </w:r>
      </w:ins>
      <w:ins w:id="27" w:author="Peter Dobson" w:date="2016-10-11T16:03:00Z">
        <w:r w:rsidR="00501F7E">
          <w:t xml:space="preserve">, </w:t>
        </w:r>
      </w:ins>
      <w:r>
        <w:t>remote control and monitoring facilities, security and domestic loads.  Domestic loads can vary substantially - demand on manned stations will be at a constant high level, while the demand on unmanned stations would only occur during maintenance visits.</w:t>
      </w:r>
    </w:p>
    <w:p w14:paraId="077F0384" w14:textId="77777777" w:rsidR="00C50807" w:rsidRDefault="00C50807" w:rsidP="00C50807">
      <w:pPr>
        <w:pStyle w:val="BodyText"/>
      </w:pPr>
      <w:r>
        <w:t>In addition to the development of new light sources, the automation of lighthouses and systems and changing user requirements play a significant part in the relevance and size of power supplies.</w:t>
      </w:r>
    </w:p>
    <w:p w14:paraId="2EB69E45" w14:textId="5D59D09C" w:rsidR="00C50807" w:rsidRDefault="00C50807" w:rsidP="00C50807">
      <w:pPr>
        <w:pStyle w:val="BodyText"/>
      </w:pPr>
      <w:r>
        <w:t xml:space="preserve">However, developments in technology have made it possible to reduce the power consumption of AtoN without any detrimental effect on the service provided to mariners.  In particular, battery systems, rather than diesel generators, can be used as back up for utility power or as the companion </w:t>
      </w:r>
      <w:ins w:id="28" w:author="Peter Dobson" w:date="2016-10-11T16:04:00Z">
        <w:r w:rsidR="00501F7E">
          <w:t>to</w:t>
        </w:r>
      </w:ins>
      <w:del w:id="29" w:author="Peter Dobson" w:date="2016-10-11T16:04:00Z">
        <w:r w:rsidDel="00501F7E">
          <w:delText>of</w:delText>
        </w:r>
      </w:del>
      <w:r>
        <w:t xml:space="preserve"> renewable energy sources.  Integrated power system lanterns may also meet the requirements, thus eliminating the need for external power generation and energy storage.</w:t>
      </w:r>
    </w:p>
    <w:p w14:paraId="622927DB" w14:textId="77777777" w:rsidR="00830C6C" w:rsidRDefault="00830C6C">
      <w:pPr>
        <w:pStyle w:val="Heading1"/>
        <w:rPr>
          <w:ins w:id="30" w:author="Peter Dobson" w:date="2016-10-11T16:12:00Z"/>
        </w:rPr>
        <w:pPrChange w:id="31" w:author="Peter Dobson" w:date="2016-10-11T16:14:00Z">
          <w:pPr>
            <w:pStyle w:val="Heading2"/>
          </w:pPr>
        </w:pPrChange>
      </w:pPr>
      <w:bookmarkStart w:id="32" w:name="_Toc456175540"/>
      <w:ins w:id="33" w:author="Peter Dobson" w:date="2016-10-11T16:12:00Z">
        <w:r>
          <w:t>User Requirements</w:t>
        </w:r>
      </w:ins>
    </w:p>
    <w:p w14:paraId="5FEADC04" w14:textId="77777777" w:rsidR="00830C6C" w:rsidRPr="002E6C6C" w:rsidRDefault="00830C6C" w:rsidP="00830C6C">
      <w:pPr>
        <w:pStyle w:val="Heading2separationline"/>
        <w:rPr>
          <w:ins w:id="34" w:author="Peter Dobson" w:date="2016-10-11T16:12:00Z"/>
        </w:rPr>
      </w:pPr>
    </w:p>
    <w:p w14:paraId="50076F07" w14:textId="77777777" w:rsidR="00830C6C" w:rsidRDefault="00830C6C" w:rsidP="00830C6C">
      <w:pPr>
        <w:pStyle w:val="BodyText"/>
        <w:rPr>
          <w:ins w:id="35" w:author="Peter Dobson" w:date="2016-10-11T16:12:00Z"/>
        </w:rPr>
      </w:pPr>
      <w:ins w:id="36" w:author="Peter Dobson" w:date="2016-10-11T16:12:00Z">
        <w:r>
          <w:t>The user requirement also has an important part to play in power consumption.  For every mile reduction in range for lights the required luminous intensity is roughly halved and hence power consumption reduced.  The application of visual and audible AtoN is changing; ranges are being reduced considerably, resulting in far less power demand.</w:t>
        </w:r>
      </w:ins>
    </w:p>
    <w:p w14:paraId="483B36C2" w14:textId="77777777" w:rsidR="00830C6C" w:rsidRDefault="00830C6C" w:rsidP="00830C6C">
      <w:pPr>
        <w:pStyle w:val="Heading2"/>
        <w:rPr>
          <w:ins w:id="37" w:author="Peter Dobson" w:date="2016-10-11T16:12:00Z"/>
        </w:rPr>
      </w:pPr>
      <w:ins w:id="38" w:author="Peter Dobson" w:date="2016-10-11T16:12:00Z">
        <w:r>
          <w:t>Automation</w:t>
        </w:r>
      </w:ins>
    </w:p>
    <w:p w14:paraId="22B09ACD" w14:textId="77777777" w:rsidR="00830C6C" w:rsidRPr="002E6C6C" w:rsidRDefault="00830C6C" w:rsidP="00830C6C">
      <w:pPr>
        <w:pStyle w:val="Heading2separationline"/>
        <w:rPr>
          <w:ins w:id="39" w:author="Peter Dobson" w:date="2016-10-11T16:12:00Z"/>
        </w:rPr>
      </w:pPr>
    </w:p>
    <w:p w14:paraId="6C2F7AA5" w14:textId="07D675F5" w:rsidR="00830C6C" w:rsidRDefault="00830C6C" w:rsidP="00830C6C">
      <w:pPr>
        <w:pStyle w:val="BodyText"/>
        <w:rPr>
          <w:ins w:id="40" w:author="Peter Dobson" w:date="2016-10-11T16:12:00Z"/>
        </w:rPr>
      </w:pPr>
      <w:ins w:id="41" w:author="Peter Dobson" w:date="2016-10-11T16:12:00Z">
        <w:r>
          <w:t xml:space="preserve">Automation will reduce the need for constant domestic loads, but is very likely to require the use of control devices to ensure that navigation equipment operates when required.  Typical examples are day/night sensing for the light sources, fog detectors for </w:t>
        </w:r>
        <w:r w:rsidR="00AC126D">
          <w:t xml:space="preserve">audible signals and </w:t>
        </w:r>
      </w:ins>
      <w:ins w:id="42" w:author="Peter Dobson" w:date="2016-10-11T16:25:00Z">
        <w:r w:rsidR="00AC126D">
          <w:t>load control</w:t>
        </w:r>
      </w:ins>
      <w:ins w:id="43" w:author="Peter Dobson" w:date="2016-10-11T16:12:00Z">
        <w:r>
          <w:t xml:space="preserve"> for diesel generators.</w:t>
        </w:r>
      </w:ins>
    </w:p>
    <w:p w14:paraId="7480F36A" w14:textId="77777777" w:rsidR="00830C6C" w:rsidRDefault="00830C6C" w:rsidP="00830C6C">
      <w:pPr>
        <w:pStyle w:val="Heading3"/>
        <w:rPr>
          <w:ins w:id="44" w:author="Peter Dobson" w:date="2016-10-11T16:12:00Z"/>
        </w:rPr>
      </w:pPr>
      <w:ins w:id="45" w:author="Peter Dobson" w:date="2016-10-11T16:12:00Z">
        <w:r>
          <w:t>Disadvantages</w:t>
        </w:r>
      </w:ins>
    </w:p>
    <w:p w14:paraId="120723DE" w14:textId="77777777" w:rsidR="00830C6C" w:rsidRDefault="00830C6C" w:rsidP="00830C6C">
      <w:pPr>
        <w:pStyle w:val="BodyText"/>
        <w:rPr>
          <w:ins w:id="46" w:author="Peter Dobson" w:date="2016-10-11T16:12:00Z"/>
        </w:rPr>
      </w:pPr>
      <w:ins w:id="47" w:author="Peter Dobson" w:date="2016-10-11T16:12:00Z">
        <w:r>
          <w:t>The continual reduction of power consumption and thus the requirement for smaller power supplies has distinct advantages, but when this is applied to buildings that were previously occupied, there are building conditioning issues that should be recognised and addressed.  The result could be damp conditions leading to the deterioration of the building itself as well as the AtoN equipment.</w:t>
        </w:r>
      </w:ins>
    </w:p>
    <w:p w14:paraId="36F7C6F4" w14:textId="6677BE64" w:rsidR="00830C6C" w:rsidRDefault="00830C6C" w:rsidP="00830C6C">
      <w:pPr>
        <w:pStyle w:val="BodyText"/>
        <w:rPr>
          <w:ins w:id="48" w:author="Peter Dobson" w:date="2016-10-11T16:12:00Z"/>
        </w:rPr>
      </w:pPr>
      <w:ins w:id="49" w:author="Peter Dobson" w:date="2016-10-11T16:12:00Z">
        <w:r>
          <w:t xml:space="preserve">Where mains power is available, heating or </w:t>
        </w:r>
      </w:ins>
      <w:ins w:id="50" w:author="Peter Dobson" w:date="2016-10-11T16:30:00Z">
        <w:r w:rsidR="005C2A5A">
          <w:t>air conditioning</w:t>
        </w:r>
      </w:ins>
      <w:ins w:id="51" w:author="Peter Dobson" w:date="2016-10-11T16:12:00Z">
        <w:r>
          <w:t xml:space="preserve"> can be provided without increasing the capacity of back-up power supplies.  However, with renewable energy or hybrid operated systems there is likely to be no spare capacity for building conditioning as this would negate any savings made.</w:t>
        </w:r>
      </w:ins>
    </w:p>
    <w:p w14:paraId="5A98472B" w14:textId="77777777" w:rsidR="00830C6C" w:rsidRDefault="00830C6C" w:rsidP="00830C6C">
      <w:pPr>
        <w:pStyle w:val="BodyText"/>
        <w:rPr>
          <w:ins w:id="52" w:author="Peter Dobson" w:date="2016-10-11T16:12:00Z"/>
        </w:rPr>
      </w:pPr>
      <w:ins w:id="53" w:author="Peter Dobson" w:date="2016-10-11T16:12:00Z">
        <w:r>
          <w:t>In these cases, alternatives need to be considered including:</w:t>
        </w:r>
      </w:ins>
    </w:p>
    <w:p w14:paraId="1EEF363B" w14:textId="77777777" w:rsidR="00830C6C" w:rsidRPr="00766CF2" w:rsidRDefault="00830C6C" w:rsidP="00830C6C">
      <w:pPr>
        <w:pStyle w:val="Bullet1"/>
        <w:rPr>
          <w:ins w:id="54" w:author="Peter Dobson" w:date="2016-10-11T16:12:00Z"/>
        </w:rPr>
      </w:pPr>
      <w:ins w:id="55" w:author="Peter Dobson" w:date="2016-10-11T16:12:00Z">
        <w:r w:rsidRPr="00766CF2">
          <w:t>Improved ventilation;</w:t>
        </w:r>
      </w:ins>
    </w:p>
    <w:p w14:paraId="5A0047B4" w14:textId="77777777" w:rsidR="00830C6C" w:rsidRPr="00766CF2" w:rsidRDefault="00830C6C" w:rsidP="00830C6C">
      <w:pPr>
        <w:pStyle w:val="Bullet1"/>
        <w:rPr>
          <w:ins w:id="56" w:author="Peter Dobson" w:date="2016-10-11T16:12:00Z"/>
        </w:rPr>
      </w:pPr>
      <w:ins w:id="57" w:author="Peter Dobson" w:date="2016-10-11T16:12:00Z">
        <w:r w:rsidRPr="00766CF2">
          <w:t>Good building maintenance;</w:t>
        </w:r>
      </w:ins>
    </w:p>
    <w:p w14:paraId="57CBAF2A" w14:textId="28A210F0" w:rsidR="00830C6C" w:rsidRPr="00766CF2" w:rsidRDefault="00830C6C" w:rsidP="00830C6C">
      <w:pPr>
        <w:pStyle w:val="Bullet1"/>
        <w:rPr>
          <w:ins w:id="58" w:author="Peter Dobson" w:date="2016-10-11T16:12:00Z"/>
        </w:rPr>
      </w:pPr>
      <w:ins w:id="59" w:author="Peter Dobson" w:date="2016-10-11T16:12:00Z">
        <w:r w:rsidRPr="00766CF2">
          <w:t>Ancillary powered heating</w:t>
        </w:r>
      </w:ins>
      <w:ins w:id="60" w:author="Peter Dobson" w:date="2016-10-11T16:31:00Z">
        <w:r w:rsidR="005C2A5A" w:rsidRPr="00766CF2">
          <w:t>/cooling</w:t>
        </w:r>
      </w:ins>
      <w:ins w:id="61" w:author="Peter Dobson" w:date="2016-10-11T16:12:00Z">
        <w:r w:rsidRPr="00766CF2">
          <w:t xml:space="preserve"> either by high efficiency ga</w:t>
        </w:r>
        <w:r w:rsidR="004D5476">
          <w:t xml:space="preserve">s or diesel fired boilers, </w:t>
        </w:r>
      </w:ins>
      <w:ins w:id="62" w:author="Peter Dobson" w:date="2016-10-12T11:46:00Z">
        <w:r w:rsidR="004D5476">
          <w:t>photovoltaic</w:t>
        </w:r>
      </w:ins>
      <w:ins w:id="63" w:author="Peter Dobson" w:date="2016-10-11T16:12:00Z">
        <w:r w:rsidRPr="00766CF2">
          <w:t xml:space="preserve"> or wind generators;</w:t>
        </w:r>
      </w:ins>
    </w:p>
    <w:p w14:paraId="3C0BB1E1" w14:textId="13ADEC69" w:rsidR="00830C6C" w:rsidRPr="00766CF2" w:rsidRDefault="00830C6C" w:rsidP="00830C6C">
      <w:pPr>
        <w:pStyle w:val="Bullet1"/>
        <w:rPr>
          <w:ins w:id="64" w:author="Peter Dobson" w:date="2016-10-11T16:12:00Z"/>
        </w:rPr>
      </w:pPr>
      <w:ins w:id="65" w:author="Peter Dobson" w:date="2016-10-11T16:12:00Z">
        <w:r w:rsidRPr="00766CF2">
          <w:t xml:space="preserve">High efficiency </w:t>
        </w:r>
      </w:ins>
      <w:ins w:id="66" w:author="Peter Dobson" w:date="2016-10-12T08:13:00Z">
        <w:r w:rsidR="00766CF2">
          <w:t xml:space="preserve">power e.g. </w:t>
        </w:r>
      </w:ins>
      <w:ins w:id="67" w:author="Peter Dobson" w:date="2016-10-11T16:12:00Z">
        <w:r w:rsidRPr="00766CF2">
          <w:t>Stirling cycle engine</w:t>
        </w:r>
      </w:ins>
      <w:ins w:id="68" w:author="Peter Dobson" w:date="2016-10-12T08:13:00Z">
        <w:r w:rsidR="00766CF2">
          <w:t>, fuel cell,</w:t>
        </w:r>
      </w:ins>
      <w:ins w:id="69" w:author="Peter Dobson" w:date="2016-10-12T08:14:00Z">
        <w:r w:rsidR="00766CF2">
          <w:t xml:space="preserve"> etc.</w:t>
        </w:r>
      </w:ins>
      <w:ins w:id="70" w:author="Peter Dobson" w:date="2016-10-11T16:12:00Z">
        <w:r w:rsidRPr="00766CF2">
          <w:t xml:space="preserve"> to provide heating as well as electrical power.</w:t>
        </w:r>
      </w:ins>
    </w:p>
    <w:p w14:paraId="294CEFC8" w14:textId="77777777" w:rsidR="00830C6C" w:rsidRDefault="00830C6C" w:rsidP="00830C6C">
      <w:pPr>
        <w:pStyle w:val="Heading1"/>
      </w:pPr>
      <w:moveToRangeStart w:id="71" w:author="Peter Dobson" w:date="2016-10-11T16:16:00Z" w:name="move463965909"/>
      <w:moveTo w:id="72" w:author="Peter Dobson" w:date="2016-10-11T16:16:00Z">
        <w:r>
          <w:t>SELECTION OF POWER SYSTEMS AND ENERGY STORAGE</w:t>
        </w:r>
      </w:moveTo>
    </w:p>
    <w:p w14:paraId="07978F18" w14:textId="77777777" w:rsidR="00830C6C" w:rsidRPr="00C50807" w:rsidRDefault="00830C6C" w:rsidP="00830C6C">
      <w:pPr>
        <w:pStyle w:val="Heading1separatationline"/>
      </w:pPr>
    </w:p>
    <w:p w14:paraId="5C59517A" w14:textId="77777777" w:rsidR="00830C6C" w:rsidDel="00830C6C" w:rsidRDefault="00830C6C" w:rsidP="00830C6C">
      <w:pPr>
        <w:pStyle w:val="BodyText"/>
        <w:rPr>
          <w:del w:id="73" w:author="Peter Dobson" w:date="2016-10-11T16:16:00Z"/>
        </w:rPr>
      </w:pPr>
      <w:moveTo w:id="74" w:author="Peter Dobson" w:date="2016-10-11T16:16:00Z">
        <w:r>
          <w:lastRenderedPageBreak/>
          <w:t>This section identifies those items that should be taken into consideration when selecting energy storage and associated power systems for AtoN locations.  Table 1 provides general guidance on the most appropriate power systems for a number of locations, power requirements and environmental issues.  However, it would be prudent to use the appropriate guideline to better determine the potential and define the optimal solution.</w:t>
        </w:r>
      </w:moveTo>
    </w:p>
    <w:moveToRangeEnd w:id="71"/>
    <w:p w14:paraId="48F63B47" w14:textId="77777777" w:rsidR="00830C6C" w:rsidRDefault="00830C6C">
      <w:pPr>
        <w:pStyle w:val="BodyText"/>
        <w:rPr>
          <w:ins w:id="75" w:author="Peter Dobson" w:date="2016-10-11T16:16:00Z"/>
        </w:rPr>
        <w:pPrChange w:id="76" w:author="Peter Dobson" w:date="2016-10-11T16:16:00Z">
          <w:pPr>
            <w:pStyle w:val="Heading2"/>
          </w:pPr>
        </w:pPrChange>
      </w:pPr>
    </w:p>
    <w:p w14:paraId="2EE28333" w14:textId="58D0F760" w:rsidR="00C50807" w:rsidRDefault="00C50807" w:rsidP="00C50807">
      <w:pPr>
        <w:pStyle w:val="Heading2"/>
      </w:pPr>
      <w:r>
        <w:t>Guidance on Power Sources</w:t>
      </w:r>
      <w:bookmarkEnd w:id="32"/>
    </w:p>
    <w:p w14:paraId="63AF1070" w14:textId="77777777" w:rsidR="00C50807" w:rsidRPr="00C50807" w:rsidRDefault="00C50807" w:rsidP="00C50807">
      <w:pPr>
        <w:pStyle w:val="Heading2separationline"/>
      </w:pPr>
    </w:p>
    <w:p w14:paraId="42D015F7" w14:textId="77777777" w:rsidR="00C50807" w:rsidRDefault="00C50807" w:rsidP="00C50807">
      <w:pPr>
        <w:pStyle w:val="BodyText"/>
      </w:pPr>
      <w:r>
        <w:t>Where power is supplied by others, reliable and readily available, this may be the cheapest energy source.  When utility power is used, it is sufficient to provide back-up facilities by means of energy storage solutions.  The capacity of the device need only be sufficient to enable time for access to site and repair.</w:t>
      </w:r>
    </w:p>
    <w:p w14:paraId="43E787C9" w14:textId="3EE8F049" w:rsidR="00C50807" w:rsidRDefault="00C50807" w:rsidP="00C50807">
      <w:pPr>
        <w:pStyle w:val="BodyText"/>
      </w:pPr>
      <w:r>
        <w:t>Where externally supplied power is difficult or impossible to install, solar energy, wind energy or other renewable source of energy should be considered as the next option.  In some situations</w:t>
      </w:r>
      <w:r w:rsidR="008B67AA">
        <w:t>,</w:t>
      </w:r>
      <w:r>
        <w:t xml:space="preserve"> where renewable energy source is not practicable, primary batteries can be used.</w:t>
      </w:r>
    </w:p>
    <w:p w14:paraId="245108CE" w14:textId="77777777" w:rsidR="00C50807" w:rsidDel="00766CF2" w:rsidRDefault="00C50807" w:rsidP="00C50807">
      <w:pPr>
        <w:pStyle w:val="BodyText"/>
        <w:rPr>
          <w:del w:id="77" w:author="Peter Dobson" w:date="2016-10-12T08:16:00Z"/>
        </w:rPr>
      </w:pPr>
      <w:r>
        <w:t>Diesel generators should only be considered for major loads.</w:t>
      </w:r>
    </w:p>
    <w:p w14:paraId="321B3FB5" w14:textId="6AF14A36" w:rsidR="00FB5CD1" w:rsidDel="00AC126D" w:rsidRDefault="00BA5C6E">
      <w:pPr>
        <w:pStyle w:val="BodyText"/>
        <w:pPrChange w:id="78" w:author="Peter Dobson" w:date="2016-10-12T08:16:00Z">
          <w:pPr>
            <w:pStyle w:val="Heading2"/>
          </w:pPr>
        </w:pPrChange>
      </w:pPr>
      <w:bookmarkStart w:id="79" w:name="_Toc456175541"/>
      <w:moveFromRangeStart w:id="80" w:author="Peter Dobson" w:date="2016-10-11T16:19:00Z" w:name="move463966099"/>
      <w:moveFrom w:id="81" w:author="Peter Dobson" w:date="2016-10-11T16:19:00Z">
        <w:r w:rsidDel="00AC126D">
          <w:t>Redundancy and Autonomy</w:t>
        </w:r>
      </w:moveFrom>
      <w:bookmarkEnd w:id="79"/>
    </w:p>
    <w:p w14:paraId="78A7C575" w14:textId="043CF841" w:rsidR="00BA5C6E" w:rsidDel="00AC126D" w:rsidRDefault="00BA5C6E" w:rsidP="00BA5C6E">
      <w:pPr>
        <w:pStyle w:val="Heading2separationline"/>
      </w:pPr>
    </w:p>
    <w:p w14:paraId="10C244B1" w14:textId="4958219F" w:rsidR="00BA5C6E" w:rsidRPr="00BA5C6E" w:rsidDel="00AC126D" w:rsidRDefault="00BA5C6E" w:rsidP="00BA5C6E">
      <w:pPr>
        <w:pStyle w:val="BodyText"/>
      </w:pPr>
      <w:moveFrom w:id="82" w:author="Peter Dobson" w:date="2016-10-11T16:19:00Z">
        <w:r w:rsidRPr="00BA5C6E" w:rsidDel="00AC126D">
          <w:rPr>
            <w:highlight w:val="yellow"/>
          </w:rPr>
          <w:t>???</w:t>
        </w:r>
        <w:commentRangeStart w:id="83"/>
        <w:r w:rsidRPr="00BA5C6E" w:rsidDel="00AC126D">
          <w:rPr>
            <w:highlight w:val="yellow"/>
          </w:rPr>
          <w:t>?</w:t>
        </w:r>
        <w:commentRangeEnd w:id="83"/>
        <w:r w:rsidDel="00AC126D">
          <w:rPr>
            <w:rStyle w:val="CommentReference"/>
          </w:rPr>
          <w:commentReference w:id="83"/>
        </w:r>
      </w:moveFrom>
    </w:p>
    <w:moveFromRangeEnd w:id="80"/>
    <w:p w14:paraId="5A67D327" w14:textId="77777777" w:rsidR="00FB5CD1" w:rsidRDefault="00FB5CD1" w:rsidP="00F707B3">
      <w:pPr>
        <w:pStyle w:val="BodyText"/>
      </w:pPr>
    </w:p>
    <w:p w14:paraId="5C1C552F" w14:textId="77777777" w:rsidR="00BF1358" w:rsidRDefault="00BF1358" w:rsidP="00DE2814">
      <w:pPr>
        <w:pStyle w:val="Annex"/>
        <w:sectPr w:rsidR="00BF1358" w:rsidSect="00C716E5">
          <w:headerReference w:type="even" r:id="rId24"/>
          <w:headerReference w:type="default" r:id="rId25"/>
          <w:headerReference w:type="first" r:id="rId26"/>
          <w:pgSz w:w="11906" w:h="16838" w:code="9"/>
          <w:pgMar w:top="567" w:right="794" w:bottom="567" w:left="907" w:header="850" w:footer="850" w:gutter="0"/>
          <w:cols w:space="708"/>
          <w:docGrid w:linePitch="360"/>
        </w:sectPr>
      </w:pPr>
      <w:bookmarkStart w:id="84" w:name="_Toc434514869"/>
    </w:p>
    <w:bookmarkEnd w:id="84"/>
    <w:p w14:paraId="04B5F759" w14:textId="0C5CB080" w:rsidR="007D77AB" w:rsidRPr="005F1386" w:rsidRDefault="008B67AA" w:rsidP="000B5DA3">
      <w:pPr>
        <w:pStyle w:val="BodyText"/>
      </w:pPr>
      <w:r>
        <w:lastRenderedPageBreak/>
        <w:fldChar w:fldCharType="begin"/>
      </w:r>
      <w:r>
        <w:instrText xml:space="preserve"> REF _Ref450836880 \r \h </w:instrText>
      </w:r>
      <w:r>
        <w:fldChar w:fldCharType="separate"/>
      </w:r>
      <w:r>
        <w:t>Table 1</w:t>
      </w:r>
      <w:r>
        <w:fldChar w:fldCharType="end"/>
      </w:r>
      <w:r>
        <w:t xml:space="preserve"> </w:t>
      </w:r>
      <w:r w:rsidR="000B5DA3">
        <w:t>provides information on the practical choice of energy storage systems and guidance on the application of power sources for aids to navigation.</w:t>
      </w:r>
    </w:p>
    <w:p w14:paraId="4787745E" w14:textId="5AD0D788" w:rsidR="000174F9" w:rsidRPr="004B3481" w:rsidRDefault="000B5DA3" w:rsidP="000174F9">
      <w:pPr>
        <w:pStyle w:val="Tablecaption"/>
      </w:pPr>
      <w:bookmarkStart w:id="85" w:name="_Toc292459877"/>
      <w:bookmarkStart w:id="86" w:name="_Ref450836880"/>
      <w:bookmarkStart w:id="87" w:name="_Toc456175556"/>
      <w:r w:rsidRPr="004B3481">
        <w:t>Selection Guide of power systems for AtoN</w:t>
      </w:r>
      <w:bookmarkEnd w:id="85"/>
      <w:bookmarkEnd w:id="86"/>
      <w:bookmarkEnd w:id="87"/>
    </w:p>
    <w:tbl>
      <w:tblPr>
        <w:tblW w:w="11437" w:type="dxa"/>
        <w:jc w:val="center"/>
        <w:tblLayout w:type="fixed"/>
        <w:tblCellMar>
          <w:left w:w="30" w:type="dxa"/>
          <w:right w:w="30" w:type="dxa"/>
        </w:tblCellMar>
        <w:tblLook w:val="0000" w:firstRow="0" w:lastRow="0" w:firstColumn="0" w:lastColumn="0" w:noHBand="0" w:noVBand="0"/>
        <w:tblPrChange w:id="88" w:author="Peter Dobson" w:date="2016-10-12T08:50:00Z">
          <w:tblPr>
            <w:tblW w:w="11437" w:type="dxa"/>
            <w:jc w:val="center"/>
            <w:tblLayout w:type="fixed"/>
            <w:tblCellMar>
              <w:left w:w="30" w:type="dxa"/>
              <w:right w:w="30" w:type="dxa"/>
            </w:tblCellMar>
            <w:tblLook w:val="0000" w:firstRow="0" w:lastRow="0" w:firstColumn="0" w:lastColumn="0" w:noHBand="0" w:noVBand="0"/>
          </w:tblPr>
        </w:tblPrChange>
      </w:tblPr>
      <w:tblGrid>
        <w:gridCol w:w="1844"/>
        <w:gridCol w:w="868"/>
        <w:gridCol w:w="828"/>
        <w:gridCol w:w="828"/>
        <w:gridCol w:w="828"/>
        <w:gridCol w:w="828"/>
        <w:gridCol w:w="1065"/>
        <w:gridCol w:w="1134"/>
        <w:gridCol w:w="708"/>
        <w:gridCol w:w="1032"/>
        <w:gridCol w:w="1474"/>
        <w:tblGridChange w:id="89">
          <w:tblGrid>
            <w:gridCol w:w="1844"/>
            <w:gridCol w:w="868"/>
            <w:gridCol w:w="828"/>
            <w:gridCol w:w="828"/>
            <w:gridCol w:w="828"/>
            <w:gridCol w:w="828"/>
            <w:gridCol w:w="1065"/>
            <w:gridCol w:w="1134"/>
            <w:gridCol w:w="708"/>
            <w:gridCol w:w="1032"/>
            <w:gridCol w:w="1474"/>
          </w:tblGrid>
        </w:tblGridChange>
      </w:tblGrid>
      <w:tr w:rsidR="000B5DA3" w:rsidRPr="004B3481" w14:paraId="744EE2CA" w14:textId="77777777" w:rsidTr="00447E78">
        <w:trPr>
          <w:cantSplit/>
          <w:trHeight w:val="1502"/>
          <w:jc w:val="center"/>
          <w:trPrChange w:id="90" w:author="Peter Dobson" w:date="2016-10-12T08:50:00Z">
            <w:trPr>
              <w:cantSplit/>
              <w:trHeight w:val="1502"/>
              <w:jc w:val="center"/>
            </w:trPr>
          </w:trPrChange>
        </w:trPr>
        <w:tc>
          <w:tcPr>
            <w:tcW w:w="1844" w:type="dxa"/>
            <w:tcBorders>
              <w:top w:val="single" w:sz="12" w:space="0" w:color="auto"/>
              <w:left w:val="single" w:sz="12" w:space="0" w:color="auto"/>
              <w:bottom w:val="single" w:sz="12" w:space="0" w:color="auto"/>
              <w:right w:val="single" w:sz="6" w:space="0" w:color="auto"/>
            </w:tcBorders>
            <w:vAlign w:val="center"/>
            <w:tcPrChange w:id="91" w:author="Peter Dobson" w:date="2016-10-12T08:50:00Z">
              <w:tcPr>
                <w:tcW w:w="1844" w:type="dxa"/>
                <w:tcBorders>
                  <w:top w:val="single" w:sz="12" w:space="0" w:color="auto"/>
                  <w:left w:val="single" w:sz="12" w:space="0" w:color="auto"/>
                  <w:bottom w:val="single" w:sz="12" w:space="0" w:color="auto"/>
                  <w:right w:val="single" w:sz="6" w:space="0" w:color="auto"/>
                </w:tcBorders>
                <w:vAlign w:val="center"/>
              </w:tcPr>
            </w:tcPrChange>
          </w:tcPr>
          <w:p w14:paraId="6E5BF3E1" w14:textId="07C6B886" w:rsidR="000B5DA3" w:rsidRPr="004B3481" w:rsidRDefault="00AD2435" w:rsidP="000B5DA3">
            <w:pPr>
              <w:pStyle w:val="Tableheading"/>
              <w:rPr>
                <w:lang w:val="en-GB"/>
                <w:rPrChange w:id="92" w:author="Peter Dobson" w:date="2016-10-12T10:07:00Z">
                  <w:rPr/>
                </w:rPrChange>
              </w:rPr>
            </w:pPr>
            <w:ins w:id="93" w:author="Peter Dobson" w:date="2016-10-12T09:03:00Z">
              <w:r w:rsidRPr="004B3481">
                <w:rPr>
                  <w:lang w:val="en-GB"/>
                  <w:rPrChange w:id="94" w:author="Peter Dobson" w:date="2016-10-12T10:07:00Z">
                    <w:rPr/>
                  </w:rPrChange>
                </w:rPr>
                <w:t>Sources o</w:t>
              </w:r>
            </w:ins>
            <w:ins w:id="95" w:author="Peter Dobson" w:date="2016-10-12T09:04:00Z">
              <w:r w:rsidRPr="004B3481">
                <w:rPr>
                  <w:lang w:val="en-GB"/>
                  <w:rPrChange w:id="96" w:author="Peter Dobson" w:date="2016-10-12T10:07:00Z">
                    <w:rPr/>
                  </w:rPrChange>
                </w:rPr>
                <w:t>f Energy</w:t>
              </w:r>
            </w:ins>
            <w:del w:id="97" w:author="Peter Dobson" w:date="2016-10-12T09:03:00Z">
              <w:r w:rsidR="000B5DA3" w:rsidRPr="004B3481" w:rsidDel="00AD2435">
                <w:rPr>
                  <w:lang w:val="en-GB"/>
                  <w:rPrChange w:id="98" w:author="Peter Dobson" w:date="2016-10-12T10:07:00Z">
                    <w:rPr/>
                  </w:rPrChange>
                </w:rPr>
                <w:delText>Power Systems</w:delText>
              </w:r>
            </w:del>
          </w:p>
        </w:tc>
        <w:tc>
          <w:tcPr>
            <w:tcW w:w="868" w:type="dxa"/>
            <w:tcBorders>
              <w:top w:val="single" w:sz="12" w:space="0" w:color="auto"/>
              <w:left w:val="single" w:sz="6" w:space="0" w:color="auto"/>
              <w:bottom w:val="single" w:sz="12" w:space="0" w:color="auto"/>
              <w:right w:val="single" w:sz="6" w:space="0" w:color="auto"/>
            </w:tcBorders>
            <w:textDirection w:val="btLr"/>
            <w:vAlign w:val="center"/>
            <w:tcPrChange w:id="99" w:author="Peter Dobson" w:date="2016-10-12T08:50:00Z">
              <w:tcPr>
                <w:tcW w:w="868" w:type="dxa"/>
                <w:tcBorders>
                  <w:top w:val="single" w:sz="12" w:space="0" w:color="auto"/>
                  <w:left w:val="single" w:sz="6" w:space="0" w:color="auto"/>
                  <w:bottom w:val="single" w:sz="12" w:space="0" w:color="auto"/>
                  <w:right w:val="single" w:sz="6" w:space="0" w:color="auto"/>
                </w:tcBorders>
                <w:textDirection w:val="btLr"/>
                <w:vAlign w:val="center"/>
              </w:tcPr>
            </w:tcPrChange>
          </w:tcPr>
          <w:p w14:paraId="58A7F2CD" w14:textId="77777777" w:rsidR="000B5DA3" w:rsidRPr="004B3481" w:rsidRDefault="000B5DA3" w:rsidP="000B5DA3">
            <w:pPr>
              <w:pStyle w:val="Tableheading"/>
              <w:rPr>
                <w:lang w:val="en-GB"/>
                <w:rPrChange w:id="100" w:author="Peter Dobson" w:date="2016-10-12T10:07:00Z">
                  <w:rPr/>
                </w:rPrChange>
              </w:rPr>
            </w:pPr>
            <w:r w:rsidRPr="004B3481">
              <w:rPr>
                <w:lang w:val="en-GB"/>
                <w:rPrChange w:id="101" w:author="Peter Dobson" w:date="2016-10-12T10:07:00Z">
                  <w:rPr/>
                </w:rPrChange>
              </w:rPr>
              <w:t>Remote Site</w:t>
            </w:r>
          </w:p>
        </w:tc>
        <w:tc>
          <w:tcPr>
            <w:tcW w:w="828" w:type="dxa"/>
            <w:tcBorders>
              <w:top w:val="single" w:sz="12" w:space="0" w:color="auto"/>
              <w:left w:val="single" w:sz="6" w:space="0" w:color="auto"/>
              <w:bottom w:val="single" w:sz="12" w:space="0" w:color="auto"/>
              <w:right w:val="single" w:sz="6" w:space="0" w:color="auto"/>
            </w:tcBorders>
            <w:textDirection w:val="btLr"/>
            <w:vAlign w:val="center"/>
            <w:tcPrChange w:id="102" w:author="Peter Dobson" w:date="2016-10-12T08:50:00Z">
              <w:tcPr>
                <w:tcW w:w="828" w:type="dxa"/>
                <w:tcBorders>
                  <w:top w:val="single" w:sz="12" w:space="0" w:color="auto"/>
                  <w:left w:val="single" w:sz="6" w:space="0" w:color="auto"/>
                  <w:bottom w:val="single" w:sz="12" w:space="0" w:color="auto"/>
                  <w:right w:val="single" w:sz="6" w:space="0" w:color="auto"/>
                </w:tcBorders>
                <w:textDirection w:val="btLr"/>
                <w:vAlign w:val="center"/>
              </w:tcPr>
            </w:tcPrChange>
          </w:tcPr>
          <w:p w14:paraId="3E1A8A40" w14:textId="77777777" w:rsidR="000B5DA3" w:rsidRPr="004B3481" w:rsidRDefault="000B5DA3" w:rsidP="000B5DA3">
            <w:pPr>
              <w:pStyle w:val="Tableheading"/>
              <w:rPr>
                <w:lang w:val="en-GB"/>
                <w:rPrChange w:id="103" w:author="Peter Dobson" w:date="2016-10-12T10:07:00Z">
                  <w:rPr/>
                </w:rPrChange>
              </w:rPr>
            </w:pPr>
            <w:r w:rsidRPr="004B3481">
              <w:rPr>
                <w:lang w:val="en-GB"/>
                <w:rPrChange w:id="104" w:author="Peter Dobson" w:date="2016-10-12T10:07:00Z">
                  <w:rPr/>
                </w:rPrChange>
              </w:rPr>
              <w:t>No Easy Access</w:t>
            </w:r>
          </w:p>
        </w:tc>
        <w:tc>
          <w:tcPr>
            <w:tcW w:w="828" w:type="dxa"/>
            <w:tcBorders>
              <w:top w:val="single" w:sz="12" w:space="0" w:color="auto"/>
              <w:left w:val="single" w:sz="6" w:space="0" w:color="auto"/>
              <w:bottom w:val="single" w:sz="12" w:space="0" w:color="auto"/>
              <w:right w:val="single" w:sz="6" w:space="0" w:color="auto"/>
            </w:tcBorders>
            <w:textDirection w:val="btLr"/>
            <w:vAlign w:val="center"/>
            <w:tcPrChange w:id="105" w:author="Peter Dobson" w:date="2016-10-12T08:50:00Z">
              <w:tcPr>
                <w:tcW w:w="828" w:type="dxa"/>
                <w:tcBorders>
                  <w:top w:val="single" w:sz="12" w:space="0" w:color="auto"/>
                  <w:left w:val="single" w:sz="6" w:space="0" w:color="auto"/>
                  <w:bottom w:val="single" w:sz="12" w:space="0" w:color="auto"/>
                  <w:right w:val="single" w:sz="6" w:space="0" w:color="auto"/>
                </w:tcBorders>
                <w:textDirection w:val="btLr"/>
                <w:vAlign w:val="center"/>
              </w:tcPr>
            </w:tcPrChange>
          </w:tcPr>
          <w:p w14:paraId="1B3682AF" w14:textId="77777777" w:rsidR="000B5DA3" w:rsidRPr="004B3481" w:rsidRDefault="000B5DA3" w:rsidP="000B5DA3">
            <w:pPr>
              <w:pStyle w:val="Tableheading"/>
              <w:rPr>
                <w:lang w:val="en-GB"/>
                <w:rPrChange w:id="106" w:author="Peter Dobson" w:date="2016-10-12T10:07:00Z">
                  <w:rPr/>
                </w:rPrChange>
              </w:rPr>
            </w:pPr>
            <w:r w:rsidRPr="004B3481">
              <w:rPr>
                <w:lang w:val="en-GB"/>
                <w:rPrChange w:id="107" w:author="Peter Dobson" w:date="2016-10-12T10:07:00Z">
                  <w:rPr/>
                </w:rPrChange>
              </w:rPr>
              <w:t>High Power &gt; 300 Wh / day</w:t>
            </w:r>
          </w:p>
        </w:tc>
        <w:tc>
          <w:tcPr>
            <w:tcW w:w="828" w:type="dxa"/>
            <w:tcBorders>
              <w:top w:val="single" w:sz="12" w:space="0" w:color="auto"/>
              <w:left w:val="single" w:sz="6" w:space="0" w:color="auto"/>
              <w:bottom w:val="single" w:sz="12" w:space="0" w:color="auto"/>
              <w:right w:val="single" w:sz="6" w:space="0" w:color="auto"/>
            </w:tcBorders>
            <w:textDirection w:val="btLr"/>
            <w:vAlign w:val="center"/>
            <w:tcPrChange w:id="108" w:author="Peter Dobson" w:date="2016-10-12T08:50:00Z">
              <w:tcPr>
                <w:tcW w:w="828" w:type="dxa"/>
                <w:tcBorders>
                  <w:top w:val="single" w:sz="12" w:space="0" w:color="auto"/>
                  <w:left w:val="single" w:sz="6" w:space="0" w:color="auto"/>
                  <w:bottom w:val="single" w:sz="12" w:space="0" w:color="auto"/>
                  <w:right w:val="single" w:sz="6" w:space="0" w:color="auto"/>
                </w:tcBorders>
                <w:textDirection w:val="btLr"/>
                <w:vAlign w:val="center"/>
              </w:tcPr>
            </w:tcPrChange>
          </w:tcPr>
          <w:p w14:paraId="1540275A" w14:textId="77777777" w:rsidR="000B5DA3" w:rsidRPr="004B3481" w:rsidRDefault="000B5DA3" w:rsidP="000B5DA3">
            <w:pPr>
              <w:pStyle w:val="Tableheading"/>
              <w:rPr>
                <w:lang w:val="en-GB"/>
                <w:rPrChange w:id="109" w:author="Peter Dobson" w:date="2016-10-12T10:07:00Z">
                  <w:rPr/>
                </w:rPrChange>
              </w:rPr>
            </w:pPr>
            <w:r w:rsidRPr="004B3481">
              <w:rPr>
                <w:lang w:val="en-GB"/>
                <w:rPrChange w:id="110" w:author="Peter Dobson" w:date="2016-10-12T10:07:00Z">
                  <w:rPr/>
                </w:rPrChange>
              </w:rPr>
              <w:t>Medium Power 300 – 100 Wh / day</w:t>
            </w:r>
          </w:p>
        </w:tc>
        <w:tc>
          <w:tcPr>
            <w:tcW w:w="828" w:type="dxa"/>
            <w:tcBorders>
              <w:top w:val="single" w:sz="12" w:space="0" w:color="auto"/>
              <w:left w:val="single" w:sz="6" w:space="0" w:color="auto"/>
              <w:bottom w:val="single" w:sz="12" w:space="0" w:color="auto"/>
              <w:right w:val="single" w:sz="6" w:space="0" w:color="auto"/>
            </w:tcBorders>
            <w:textDirection w:val="btLr"/>
            <w:vAlign w:val="center"/>
            <w:tcPrChange w:id="111" w:author="Peter Dobson" w:date="2016-10-12T08:50:00Z">
              <w:tcPr>
                <w:tcW w:w="828" w:type="dxa"/>
                <w:tcBorders>
                  <w:top w:val="single" w:sz="12" w:space="0" w:color="auto"/>
                  <w:left w:val="single" w:sz="6" w:space="0" w:color="auto"/>
                  <w:bottom w:val="single" w:sz="12" w:space="0" w:color="auto"/>
                  <w:right w:val="single" w:sz="6" w:space="0" w:color="auto"/>
                </w:tcBorders>
                <w:textDirection w:val="btLr"/>
                <w:vAlign w:val="center"/>
              </w:tcPr>
            </w:tcPrChange>
          </w:tcPr>
          <w:p w14:paraId="59326EE0" w14:textId="77777777" w:rsidR="000B5DA3" w:rsidRPr="004B3481" w:rsidRDefault="000B5DA3" w:rsidP="000B5DA3">
            <w:pPr>
              <w:pStyle w:val="Tableheading"/>
              <w:rPr>
                <w:lang w:val="en-GB"/>
                <w:rPrChange w:id="112" w:author="Peter Dobson" w:date="2016-10-12T10:07:00Z">
                  <w:rPr/>
                </w:rPrChange>
              </w:rPr>
            </w:pPr>
            <w:r w:rsidRPr="004B3481">
              <w:rPr>
                <w:lang w:val="en-GB"/>
                <w:rPrChange w:id="113" w:author="Peter Dobson" w:date="2016-10-12T10:07:00Z">
                  <w:rPr/>
                </w:rPrChange>
              </w:rPr>
              <w:t>Low Power</w:t>
            </w:r>
          </w:p>
          <w:p w14:paraId="7ED476A4" w14:textId="77777777" w:rsidR="000B5DA3" w:rsidRPr="004B3481" w:rsidRDefault="000B5DA3" w:rsidP="000B5DA3">
            <w:pPr>
              <w:pStyle w:val="Tableheading"/>
              <w:rPr>
                <w:lang w:val="en-GB"/>
                <w:rPrChange w:id="114" w:author="Peter Dobson" w:date="2016-10-12T10:07:00Z">
                  <w:rPr/>
                </w:rPrChange>
              </w:rPr>
            </w:pPr>
            <w:r w:rsidRPr="004B3481">
              <w:rPr>
                <w:lang w:val="en-GB"/>
                <w:rPrChange w:id="115" w:author="Peter Dobson" w:date="2016-10-12T10:07:00Z">
                  <w:rPr/>
                </w:rPrChange>
              </w:rPr>
              <w:t>&lt; 100 Wh / day</w:t>
            </w:r>
          </w:p>
        </w:tc>
        <w:tc>
          <w:tcPr>
            <w:tcW w:w="1065" w:type="dxa"/>
            <w:tcBorders>
              <w:top w:val="single" w:sz="12" w:space="0" w:color="auto"/>
              <w:left w:val="single" w:sz="6" w:space="0" w:color="auto"/>
              <w:bottom w:val="single" w:sz="12" w:space="0" w:color="auto"/>
              <w:right w:val="single" w:sz="6" w:space="0" w:color="auto"/>
            </w:tcBorders>
            <w:textDirection w:val="btLr"/>
            <w:vAlign w:val="center"/>
            <w:tcPrChange w:id="116" w:author="Peter Dobson" w:date="2016-10-12T08:50:00Z">
              <w:tcPr>
                <w:tcW w:w="1065" w:type="dxa"/>
                <w:tcBorders>
                  <w:top w:val="single" w:sz="12" w:space="0" w:color="auto"/>
                  <w:left w:val="single" w:sz="6" w:space="0" w:color="auto"/>
                  <w:bottom w:val="single" w:sz="12" w:space="0" w:color="auto"/>
                  <w:right w:val="single" w:sz="6" w:space="0" w:color="auto"/>
                </w:tcBorders>
                <w:textDirection w:val="btLr"/>
                <w:vAlign w:val="center"/>
              </w:tcPr>
            </w:tcPrChange>
          </w:tcPr>
          <w:p w14:paraId="37D867AA" w14:textId="77777777" w:rsidR="000B5DA3" w:rsidRPr="004B3481" w:rsidRDefault="000B5DA3" w:rsidP="000B5DA3">
            <w:pPr>
              <w:pStyle w:val="Tableheading"/>
              <w:rPr>
                <w:lang w:val="en-GB"/>
                <w:rPrChange w:id="117" w:author="Peter Dobson" w:date="2016-10-12T10:07:00Z">
                  <w:rPr>
                    <w:lang w:val="fr-FR"/>
                  </w:rPr>
                </w:rPrChange>
              </w:rPr>
            </w:pPr>
            <w:r w:rsidRPr="004B3481">
              <w:rPr>
                <w:lang w:val="en-GB"/>
                <w:rPrChange w:id="118" w:author="Peter Dobson" w:date="2016-10-12T10:07:00Z">
                  <w:rPr>
                    <w:lang w:val="fr-FR"/>
                  </w:rPr>
                </w:rPrChange>
              </w:rPr>
              <w:t>Extreme Temperatures</w:t>
            </w:r>
          </w:p>
        </w:tc>
        <w:tc>
          <w:tcPr>
            <w:tcW w:w="1134" w:type="dxa"/>
            <w:tcBorders>
              <w:top w:val="single" w:sz="12" w:space="0" w:color="auto"/>
              <w:left w:val="single" w:sz="6" w:space="0" w:color="auto"/>
              <w:bottom w:val="single" w:sz="12" w:space="0" w:color="auto"/>
              <w:right w:val="single" w:sz="6" w:space="0" w:color="auto"/>
            </w:tcBorders>
            <w:textDirection w:val="btLr"/>
            <w:vAlign w:val="center"/>
            <w:tcPrChange w:id="119" w:author="Peter Dobson" w:date="2016-10-12T08:50:00Z">
              <w:tcPr>
                <w:tcW w:w="1134" w:type="dxa"/>
                <w:tcBorders>
                  <w:top w:val="single" w:sz="12" w:space="0" w:color="auto"/>
                  <w:left w:val="single" w:sz="6" w:space="0" w:color="auto"/>
                  <w:bottom w:val="single" w:sz="12" w:space="0" w:color="auto"/>
                  <w:right w:val="single" w:sz="6" w:space="0" w:color="auto"/>
                </w:tcBorders>
                <w:textDirection w:val="btLr"/>
                <w:vAlign w:val="center"/>
              </w:tcPr>
            </w:tcPrChange>
          </w:tcPr>
          <w:p w14:paraId="040DC8CB" w14:textId="77777777" w:rsidR="000B5DA3" w:rsidRPr="004B3481" w:rsidRDefault="000B5DA3" w:rsidP="000B5DA3">
            <w:pPr>
              <w:pStyle w:val="Tableheading"/>
              <w:rPr>
                <w:lang w:val="en-GB"/>
                <w:rPrChange w:id="120" w:author="Peter Dobson" w:date="2016-10-12T10:07:00Z">
                  <w:rPr/>
                </w:rPrChange>
              </w:rPr>
            </w:pPr>
            <w:r w:rsidRPr="004B3481">
              <w:rPr>
                <w:lang w:val="en-GB"/>
                <w:rPrChange w:id="121" w:author="Peter Dobson" w:date="2016-10-12T10:07:00Z">
                  <w:rPr>
                    <w:lang w:val="fr-FR"/>
                  </w:rPr>
                </w:rPrChange>
              </w:rPr>
              <w:t>Ventilation not possible</w:t>
            </w:r>
          </w:p>
        </w:tc>
        <w:tc>
          <w:tcPr>
            <w:tcW w:w="708" w:type="dxa"/>
            <w:tcBorders>
              <w:top w:val="single" w:sz="12" w:space="0" w:color="auto"/>
              <w:left w:val="single" w:sz="6" w:space="0" w:color="auto"/>
              <w:bottom w:val="single" w:sz="12" w:space="0" w:color="auto"/>
              <w:right w:val="single" w:sz="6" w:space="0" w:color="auto"/>
            </w:tcBorders>
            <w:textDirection w:val="btLr"/>
            <w:vAlign w:val="center"/>
            <w:tcPrChange w:id="122" w:author="Peter Dobson" w:date="2016-10-12T08:50:00Z">
              <w:tcPr>
                <w:tcW w:w="708" w:type="dxa"/>
                <w:tcBorders>
                  <w:top w:val="single" w:sz="12" w:space="0" w:color="auto"/>
                  <w:left w:val="single" w:sz="6" w:space="0" w:color="auto"/>
                  <w:bottom w:val="single" w:sz="12" w:space="0" w:color="auto"/>
                  <w:right w:val="single" w:sz="6" w:space="0" w:color="auto"/>
                </w:tcBorders>
                <w:textDirection w:val="btLr"/>
                <w:vAlign w:val="center"/>
              </w:tcPr>
            </w:tcPrChange>
          </w:tcPr>
          <w:p w14:paraId="1FDCB3AB" w14:textId="77777777" w:rsidR="000B5DA3" w:rsidRPr="004B3481" w:rsidRDefault="000B5DA3" w:rsidP="000B5DA3">
            <w:pPr>
              <w:pStyle w:val="Tableheading"/>
              <w:rPr>
                <w:lang w:val="en-GB"/>
                <w:rPrChange w:id="123" w:author="Peter Dobson" w:date="2016-10-12T10:07:00Z">
                  <w:rPr/>
                </w:rPrChange>
              </w:rPr>
            </w:pPr>
            <w:r w:rsidRPr="004B3481">
              <w:rPr>
                <w:lang w:val="en-GB"/>
                <w:rPrChange w:id="124" w:author="Peter Dobson" w:date="2016-10-12T10:07:00Z">
                  <w:rPr/>
                </w:rPrChange>
              </w:rPr>
              <w:t>Buoy</w:t>
            </w:r>
          </w:p>
        </w:tc>
        <w:tc>
          <w:tcPr>
            <w:tcW w:w="1032" w:type="dxa"/>
            <w:tcBorders>
              <w:top w:val="single" w:sz="12" w:space="0" w:color="auto"/>
              <w:left w:val="single" w:sz="6" w:space="0" w:color="auto"/>
              <w:bottom w:val="single" w:sz="12" w:space="0" w:color="auto"/>
              <w:right w:val="single" w:sz="12" w:space="0" w:color="auto"/>
            </w:tcBorders>
            <w:textDirection w:val="btLr"/>
            <w:vAlign w:val="center"/>
            <w:tcPrChange w:id="125" w:author="Peter Dobson" w:date="2016-10-12T08:50:00Z">
              <w:tcPr>
                <w:tcW w:w="1032" w:type="dxa"/>
                <w:tcBorders>
                  <w:top w:val="single" w:sz="12" w:space="0" w:color="auto"/>
                  <w:left w:val="single" w:sz="6" w:space="0" w:color="auto"/>
                  <w:bottom w:val="single" w:sz="12" w:space="0" w:color="auto"/>
                  <w:right w:val="single" w:sz="12" w:space="0" w:color="auto"/>
                </w:tcBorders>
                <w:textDirection w:val="btLr"/>
                <w:vAlign w:val="center"/>
              </w:tcPr>
            </w:tcPrChange>
          </w:tcPr>
          <w:p w14:paraId="70E56921" w14:textId="77777777" w:rsidR="000B5DA3" w:rsidRPr="004B3481" w:rsidRDefault="000B5DA3" w:rsidP="000B5DA3">
            <w:pPr>
              <w:pStyle w:val="Tableheading"/>
              <w:rPr>
                <w:lang w:val="en-GB"/>
                <w:rPrChange w:id="126" w:author="Peter Dobson" w:date="2016-10-12T10:07:00Z">
                  <w:rPr/>
                </w:rPrChange>
              </w:rPr>
            </w:pPr>
            <w:r w:rsidRPr="004B3481">
              <w:rPr>
                <w:lang w:val="en-GB"/>
                <w:rPrChange w:id="127" w:author="Peter Dobson" w:date="2016-10-12T10:07:00Z">
                  <w:rPr/>
                </w:rPrChange>
              </w:rPr>
              <w:t>Major Floating Aid</w:t>
            </w:r>
          </w:p>
        </w:tc>
        <w:tc>
          <w:tcPr>
            <w:tcW w:w="1474" w:type="dxa"/>
            <w:tcBorders>
              <w:top w:val="single" w:sz="12" w:space="0" w:color="auto"/>
              <w:left w:val="single" w:sz="6" w:space="0" w:color="auto"/>
              <w:bottom w:val="single" w:sz="12" w:space="0" w:color="auto"/>
              <w:right w:val="single" w:sz="12" w:space="0" w:color="auto"/>
            </w:tcBorders>
            <w:textDirection w:val="btLr"/>
            <w:vAlign w:val="center"/>
            <w:tcPrChange w:id="128" w:author="Peter Dobson" w:date="2016-10-12T08:50:00Z">
              <w:tcPr>
                <w:tcW w:w="1474" w:type="dxa"/>
                <w:tcBorders>
                  <w:top w:val="single" w:sz="12" w:space="0" w:color="auto"/>
                  <w:left w:val="single" w:sz="6" w:space="0" w:color="auto"/>
                  <w:bottom w:val="single" w:sz="12" w:space="0" w:color="auto"/>
                  <w:right w:val="single" w:sz="12" w:space="0" w:color="auto"/>
                </w:tcBorders>
                <w:textDirection w:val="btLr"/>
                <w:vAlign w:val="center"/>
              </w:tcPr>
            </w:tcPrChange>
          </w:tcPr>
          <w:p w14:paraId="2BFF182B" w14:textId="77777777" w:rsidR="000B5DA3" w:rsidRPr="004B3481" w:rsidRDefault="000B5DA3" w:rsidP="000B5DA3">
            <w:pPr>
              <w:pStyle w:val="Tableheading"/>
              <w:rPr>
                <w:lang w:val="en-GB"/>
                <w:rPrChange w:id="129" w:author="Peter Dobson" w:date="2016-10-12T10:07:00Z">
                  <w:rPr/>
                </w:rPrChange>
              </w:rPr>
            </w:pPr>
            <w:r w:rsidRPr="004B3481">
              <w:rPr>
                <w:lang w:val="en-GB"/>
                <w:rPrChange w:id="130" w:author="Peter Dobson" w:date="2016-10-12T10:07:00Z">
                  <w:rPr/>
                </w:rPrChange>
              </w:rPr>
              <w:t>Life Expectancy (estimated years)</w:t>
            </w:r>
          </w:p>
        </w:tc>
      </w:tr>
      <w:tr w:rsidR="000B5DA3" w:rsidRPr="004B3481" w14:paraId="65760357" w14:textId="77777777" w:rsidTr="00447E78">
        <w:trPr>
          <w:trHeight w:val="202"/>
          <w:jc w:val="center"/>
          <w:trPrChange w:id="131" w:author="Peter Dobson" w:date="2016-10-12T08:50:00Z">
            <w:trPr>
              <w:trHeight w:val="202"/>
              <w:jc w:val="center"/>
            </w:trPr>
          </w:trPrChange>
        </w:trPr>
        <w:tc>
          <w:tcPr>
            <w:tcW w:w="1844" w:type="dxa"/>
            <w:tcBorders>
              <w:top w:val="single" w:sz="12" w:space="0" w:color="auto"/>
              <w:left w:val="single" w:sz="6" w:space="0" w:color="auto"/>
              <w:bottom w:val="single" w:sz="6" w:space="0" w:color="auto"/>
              <w:right w:val="single" w:sz="6" w:space="0" w:color="auto"/>
            </w:tcBorders>
            <w:tcPrChange w:id="132" w:author="Peter Dobson" w:date="2016-10-12T08:50:00Z">
              <w:tcPr>
                <w:tcW w:w="1844" w:type="dxa"/>
                <w:tcBorders>
                  <w:top w:val="single" w:sz="12" w:space="0" w:color="auto"/>
                  <w:left w:val="single" w:sz="6" w:space="0" w:color="auto"/>
                  <w:bottom w:val="single" w:sz="6" w:space="0" w:color="auto"/>
                  <w:right w:val="single" w:sz="6" w:space="0" w:color="auto"/>
                </w:tcBorders>
              </w:tcPr>
            </w:tcPrChange>
          </w:tcPr>
          <w:p w14:paraId="115F4FEE" w14:textId="77777777" w:rsidR="000B5DA3" w:rsidRPr="004B3481" w:rsidRDefault="000B5DA3" w:rsidP="000B5DA3">
            <w:pPr>
              <w:pStyle w:val="Tableheading"/>
              <w:rPr>
                <w:lang w:val="en-GB"/>
                <w:rPrChange w:id="133" w:author="Peter Dobson" w:date="2016-10-12T10:07:00Z">
                  <w:rPr/>
                </w:rPrChange>
              </w:rPr>
            </w:pPr>
            <w:r w:rsidRPr="004B3481">
              <w:rPr>
                <w:lang w:val="en-GB"/>
                <w:rPrChange w:id="134" w:author="Peter Dobson" w:date="2016-10-12T10:07:00Z">
                  <w:rPr/>
                </w:rPrChange>
              </w:rPr>
              <w:t>Utility power</w:t>
            </w:r>
          </w:p>
        </w:tc>
        <w:tc>
          <w:tcPr>
            <w:tcW w:w="868" w:type="dxa"/>
            <w:tcBorders>
              <w:top w:val="single" w:sz="12" w:space="0" w:color="auto"/>
              <w:left w:val="single" w:sz="6" w:space="0" w:color="auto"/>
              <w:bottom w:val="single" w:sz="6" w:space="0" w:color="auto"/>
              <w:right w:val="single" w:sz="6" w:space="0" w:color="auto"/>
            </w:tcBorders>
            <w:vAlign w:val="center"/>
            <w:tcPrChange w:id="135" w:author="Peter Dobson" w:date="2016-10-12T08:50:00Z">
              <w:tcPr>
                <w:tcW w:w="868" w:type="dxa"/>
                <w:tcBorders>
                  <w:top w:val="single" w:sz="12" w:space="0" w:color="auto"/>
                  <w:left w:val="single" w:sz="6" w:space="0" w:color="auto"/>
                  <w:bottom w:val="single" w:sz="6" w:space="0" w:color="auto"/>
                  <w:right w:val="single" w:sz="6" w:space="0" w:color="auto"/>
                </w:tcBorders>
                <w:vAlign w:val="center"/>
              </w:tcPr>
            </w:tcPrChange>
          </w:tcPr>
          <w:p w14:paraId="108A0A59" w14:textId="77777777" w:rsidR="000B5DA3" w:rsidRPr="004B3481" w:rsidRDefault="000B5DA3" w:rsidP="000B5DA3">
            <w:pPr>
              <w:pStyle w:val="Tabletext"/>
              <w:jc w:val="center"/>
              <w:rPr>
                <w:rPrChange w:id="136" w:author="Peter Dobson" w:date="2016-10-12T10:07:00Z">
                  <w:rPr>
                    <w:lang w:val="de-DE"/>
                  </w:rPr>
                </w:rPrChange>
              </w:rPr>
            </w:pPr>
            <w:r w:rsidRPr="004B3481">
              <w:rPr>
                <w:rPrChange w:id="137" w:author="Peter Dobson" w:date="2016-10-12T10:07:00Z">
                  <w:rPr>
                    <w:lang w:val="de-DE"/>
                  </w:rPr>
                </w:rPrChange>
              </w:rPr>
              <w:t>+o</w:t>
            </w:r>
          </w:p>
        </w:tc>
        <w:tc>
          <w:tcPr>
            <w:tcW w:w="828" w:type="dxa"/>
            <w:tcBorders>
              <w:top w:val="single" w:sz="12" w:space="0" w:color="auto"/>
              <w:left w:val="single" w:sz="6" w:space="0" w:color="auto"/>
              <w:bottom w:val="single" w:sz="6" w:space="0" w:color="auto"/>
              <w:right w:val="single" w:sz="6" w:space="0" w:color="auto"/>
            </w:tcBorders>
            <w:vAlign w:val="center"/>
            <w:tcPrChange w:id="138" w:author="Peter Dobson" w:date="2016-10-12T08:50:00Z">
              <w:tcPr>
                <w:tcW w:w="828" w:type="dxa"/>
                <w:tcBorders>
                  <w:top w:val="single" w:sz="12" w:space="0" w:color="auto"/>
                  <w:left w:val="single" w:sz="6" w:space="0" w:color="auto"/>
                  <w:bottom w:val="single" w:sz="6" w:space="0" w:color="auto"/>
                  <w:right w:val="single" w:sz="6" w:space="0" w:color="auto"/>
                </w:tcBorders>
                <w:vAlign w:val="center"/>
              </w:tcPr>
            </w:tcPrChange>
          </w:tcPr>
          <w:p w14:paraId="1ABBA43E" w14:textId="77777777" w:rsidR="000B5DA3" w:rsidRPr="004B3481" w:rsidRDefault="000B5DA3" w:rsidP="000B5DA3">
            <w:pPr>
              <w:pStyle w:val="Tabletext"/>
              <w:jc w:val="center"/>
              <w:rPr>
                <w:rPrChange w:id="139" w:author="Peter Dobson" w:date="2016-10-12T10:07:00Z">
                  <w:rPr>
                    <w:lang w:val="de-DE"/>
                  </w:rPr>
                </w:rPrChange>
              </w:rPr>
            </w:pPr>
            <w:r w:rsidRPr="004B3481">
              <w:rPr>
                <w:rPrChange w:id="140" w:author="Peter Dobson" w:date="2016-10-12T10:07:00Z">
                  <w:rPr>
                    <w:lang w:val="de-DE"/>
                  </w:rPr>
                </w:rPrChange>
              </w:rPr>
              <w:t>+</w:t>
            </w:r>
          </w:p>
        </w:tc>
        <w:tc>
          <w:tcPr>
            <w:tcW w:w="828" w:type="dxa"/>
            <w:tcBorders>
              <w:top w:val="single" w:sz="12" w:space="0" w:color="auto"/>
              <w:left w:val="single" w:sz="6" w:space="0" w:color="auto"/>
              <w:bottom w:val="single" w:sz="6" w:space="0" w:color="auto"/>
              <w:right w:val="single" w:sz="6" w:space="0" w:color="auto"/>
            </w:tcBorders>
            <w:vAlign w:val="center"/>
            <w:tcPrChange w:id="141" w:author="Peter Dobson" w:date="2016-10-12T08:50:00Z">
              <w:tcPr>
                <w:tcW w:w="828" w:type="dxa"/>
                <w:tcBorders>
                  <w:top w:val="single" w:sz="12" w:space="0" w:color="auto"/>
                  <w:left w:val="single" w:sz="6" w:space="0" w:color="auto"/>
                  <w:bottom w:val="single" w:sz="6" w:space="0" w:color="auto"/>
                  <w:right w:val="single" w:sz="6" w:space="0" w:color="auto"/>
                </w:tcBorders>
                <w:vAlign w:val="center"/>
              </w:tcPr>
            </w:tcPrChange>
          </w:tcPr>
          <w:p w14:paraId="2B98A2EF" w14:textId="77777777" w:rsidR="000B5DA3" w:rsidRPr="004B3481" w:rsidRDefault="000B5DA3" w:rsidP="000B5DA3">
            <w:pPr>
              <w:pStyle w:val="Tabletext"/>
              <w:jc w:val="center"/>
              <w:rPr>
                <w:rPrChange w:id="142" w:author="Peter Dobson" w:date="2016-10-12T10:07:00Z">
                  <w:rPr>
                    <w:lang w:val="de-DE"/>
                  </w:rPr>
                </w:rPrChange>
              </w:rPr>
            </w:pPr>
            <w:r w:rsidRPr="004B3481">
              <w:rPr>
                <w:rPrChange w:id="143" w:author="Peter Dobson" w:date="2016-10-12T10:07:00Z">
                  <w:rPr>
                    <w:lang w:val="de-DE"/>
                  </w:rPr>
                </w:rPrChange>
              </w:rPr>
              <w:t>++</w:t>
            </w:r>
          </w:p>
        </w:tc>
        <w:tc>
          <w:tcPr>
            <w:tcW w:w="828" w:type="dxa"/>
            <w:tcBorders>
              <w:top w:val="single" w:sz="12" w:space="0" w:color="auto"/>
              <w:left w:val="single" w:sz="6" w:space="0" w:color="auto"/>
              <w:bottom w:val="single" w:sz="6" w:space="0" w:color="auto"/>
              <w:right w:val="single" w:sz="6" w:space="0" w:color="auto"/>
            </w:tcBorders>
            <w:vAlign w:val="center"/>
            <w:tcPrChange w:id="144" w:author="Peter Dobson" w:date="2016-10-12T08:50:00Z">
              <w:tcPr>
                <w:tcW w:w="828" w:type="dxa"/>
                <w:tcBorders>
                  <w:top w:val="single" w:sz="12" w:space="0" w:color="auto"/>
                  <w:left w:val="single" w:sz="6" w:space="0" w:color="auto"/>
                  <w:bottom w:val="single" w:sz="6" w:space="0" w:color="auto"/>
                  <w:right w:val="single" w:sz="6" w:space="0" w:color="auto"/>
                </w:tcBorders>
                <w:vAlign w:val="center"/>
              </w:tcPr>
            </w:tcPrChange>
          </w:tcPr>
          <w:p w14:paraId="19AF7E72" w14:textId="77777777" w:rsidR="000B5DA3" w:rsidRPr="004B3481" w:rsidRDefault="000B5DA3" w:rsidP="000B5DA3">
            <w:pPr>
              <w:pStyle w:val="Tabletext"/>
              <w:jc w:val="center"/>
              <w:rPr>
                <w:rPrChange w:id="145" w:author="Peter Dobson" w:date="2016-10-12T10:07:00Z">
                  <w:rPr>
                    <w:lang w:val="de-DE"/>
                  </w:rPr>
                </w:rPrChange>
              </w:rPr>
            </w:pPr>
            <w:r w:rsidRPr="004B3481">
              <w:rPr>
                <w:rPrChange w:id="146" w:author="Peter Dobson" w:date="2016-10-12T10:07:00Z">
                  <w:rPr>
                    <w:lang w:val="de-DE"/>
                  </w:rPr>
                </w:rPrChange>
              </w:rPr>
              <w:t>++</w:t>
            </w:r>
          </w:p>
        </w:tc>
        <w:tc>
          <w:tcPr>
            <w:tcW w:w="828" w:type="dxa"/>
            <w:tcBorders>
              <w:top w:val="single" w:sz="12" w:space="0" w:color="auto"/>
              <w:left w:val="single" w:sz="6" w:space="0" w:color="auto"/>
              <w:bottom w:val="single" w:sz="6" w:space="0" w:color="auto"/>
              <w:right w:val="single" w:sz="6" w:space="0" w:color="auto"/>
            </w:tcBorders>
            <w:vAlign w:val="center"/>
            <w:tcPrChange w:id="147" w:author="Peter Dobson" w:date="2016-10-12T08:50:00Z">
              <w:tcPr>
                <w:tcW w:w="828" w:type="dxa"/>
                <w:tcBorders>
                  <w:top w:val="single" w:sz="12" w:space="0" w:color="auto"/>
                  <w:left w:val="single" w:sz="6" w:space="0" w:color="auto"/>
                  <w:bottom w:val="single" w:sz="6" w:space="0" w:color="auto"/>
                  <w:right w:val="single" w:sz="6" w:space="0" w:color="auto"/>
                </w:tcBorders>
                <w:vAlign w:val="center"/>
              </w:tcPr>
            </w:tcPrChange>
          </w:tcPr>
          <w:p w14:paraId="7C92AA29" w14:textId="77777777" w:rsidR="000B5DA3" w:rsidRPr="004B3481" w:rsidRDefault="000B5DA3" w:rsidP="000B5DA3">
            <w:pPr>
              <w:pStyle w:val="Tabletext"/>
              <w:jc w:val="center"/>
              <w:rPr>
                <w:rPrChange w:id="148" w:author="Peter Dobson" w:date="2016-10-12T10:07:00Z">
                  <w:rPr>
                    <w:lang w:val="de-DE"/>
                  </w:rPr>
                </w:rPrChange>
              </w:rPr>
            </w:pPr>
            <w:r w:rsidRPr="004B3481">
              <w:rPr>
                <w:rPrChange w:id="149" w:author="Peter Dobson" w:date="2016-10-12T10:07:00Z">
                  <w:rPr>
                    <w:lang w:val="de-DE"/>
                  </w:rPr>
                </w:rPrChange>
              </w:rPr>
              <w:t>+</w:t>
            </w:r>
          </w:p>
        </w:tc>
        <w:tc>
          <w:tcPr>
            <w:tcW w:w="1065" w:type="dxa"/>
            <w:tcBorders>
              <w:top w:val="single" w:sz="12" w:space="0" w:color="auto"/>
              <w:left w:val="single" w:sz="6" w:space="0" w:color="auto"/>
              <w:bottom w:val="single" w:sz="6" w:space="0" w:color="auto"/>
              <w:right w:val="single" w:sz="6" w:space="0" w:color="auto"/>
            </w:tcBorders>
            <w:vAlign w:val="center"/>
            <w:tcPrChange w:id="150" w:author="Peter Dobson" w:date="2016-10-12T08:50:00Z">
              <w:tcPr>
                <w:tcW w:w="1065" w:type="dxa"/>
                <w:tcBorders>
                  <w:top w:val="single" w:sz="12" w:space="0" w:color="auto"/>
                  <w:left w:val="single" w:sz="6" w:space="0" w:color="auto"/>
                  <w:bottom w:val="single" w:sz="6" w:space="0" w:color="auto"/>
                  <w:right w:val="single" w:sz="6" w:space="0" w:color="auto"/>
                </w:tcBorders>
                <w:vAlign w:val="center"/>
              </w:tcPr>
            </w:tcPrChange>
          </w:tcPr>
          <w:p w14:paraId="2196E36D" w14:textId="77777777" w:rsidR="000B5DA3" w:rsidRPr="004B3481" w:rsidRDefault="000B5DA3" w:rsidP="000B5DA3">
            <w:pPr>
              <w:pStyle w:val="Tabletext"/>
              <w:jc w:val="center"/>
              <w:rPr>
                <w:rPrChange w:id="151" w:author="Peter Dobson" w:date="2016-10-12T10:07:00Z">
                  <w:rPr>
                    <w:lang w:val="de-DE"/>
                  </w:rPr>
                </w:rPrChange>
              </w:rPr>
            </w:pPr>
            <w:r w:rsidRPr="004B3481">
              <w:rPr>
                <w:rPrChange w:id="152" w:author="Peter Dobson" w:date="2016-10-12T10:07:00Z">
                  <w:rPr>
                    <w:lang w:val="de-DE"/>
                  </w:rPr>
                </w:rPrChange>
              </w:rPr>
              <w:t>++</w:t>
            </w:r>
          </w:p>
        </w:tc>
        <w:tc>
          <w:tcPr>
            <w:tcW w:w="1134" w:type="dxa"/>
            <w:tcBorders>
              <w:top w:val="single" w:sz="12" w:space="0" w:color="auto"/>
              <w:left w:val="single" w:sz="6" w:space="0" w:color="auto"/>
              <w:bottom w:val="single" w:sz="6" w:space="0" w:color="auto"/>
              <w:right w:val="single" w:sz="6" w:space="0" w:color="auto"/>
            </w:tcBorders>
            <w:vAlign w:val="center"/>
            <w:tcPrChange w:id="153" w:author="Peter Dobson" w:date="2016-10-12T08:50:00Z">
              <w:tcPr>
                <w:tcW w:w="1134" w:type="dxa"/>
                <w:tcBorders>
                  <w:top w:val="single" w:sz="12" w:space="0" w:color="auto"/>
                  <w:left w:val="single" w:sz="6" w:space="0" w:color="auto"/>
                  <w:bottom w:val="single" w:sz="6" w:space="0" w:color="auto"/>
                  <w:right w:val="single" w:sz="6" w:space="0" w:color="auto"/>
                </w:tcBorders>
                <w:vAlign w:val="center"/>
              </w:tcPr>
            </w:tcPrChange>
          </w:tcPr>
          <w:p w14:paraId="349FA23E" w14:textId="77777777" w:rsidR="000B5DA3" w:rsidRPr="004B3481" w:rsidRDefault="000B5DA3" w:rsidP="000B5DA3">
            <w:pPr>
              <w:pStyle w:val="Tabletext"/>
              <w:jc w:val="center"/>
              <w:rPr>
                <w:rPrChange w:id="154" w:author="Peter Dobson" w:date="2016-10-12T10:07:00Z">
                  <w:rPr>
                    <w:lang w:val="de-DE"/>
                  </w:rPr>
                </w:rPrChange>
              </w:rPr>
            </w:pPr>
            <w:r w:rsidRPr="004B3481">
              <w:rPr>
                <w:rPrChange w:id="155" w:author="Peter Dobson" w:date="2016-10-12T10:07:00Z">
                  <w:rPr>
                    <w:lang w:val="de-DE"/>
                  </w:rPr>
                </w:rPrChange>
              </w:rPr>
              <w:t>++</w:t>
            </w:r>
          </w:p>
        </w:tc>
        <w:tc>
          <w:tcPr>
            <w:tcW w:w="708" w:type="dxa"/>
            <w:tcBorders>
              <w:top w:val="single" w:sz="12" w:space="0" w:color="auto"/>
              <w:left w:val="single" w:sz="6" w:space="0" w:color="auto"/>
              <w:bottom w:val="single" w:sz="6" w:space="0" w:color="auto"/>
              <w:right w:val="single" w:sz="6" w:space="0" w:color="auto"/>
            </w:tcBorders>
            <w:vAlign w:val="center"/>
            <w:tcPrChange w:id="156" w:author="Peter Dobson" w:date="2016-10-12T08:50:00Z">
              <w:tcPr>
                <w:tcW w:w="708" w:type="dxa"/>
                <w:tcBorders>
                  <w:top w:val="single" w:sz="12" w:space="0" w:color="auto"/>
                  <w:left w:val="single" w:sz="6" w:space="0" w:color="auto"/>
                  <w:bottom w:val="single" w:sz="6" w:space="0" w:color="auto"/>
                  <w:right w:val="single" w:sz="6" w:space="0" w:color="auto"/>
                </w:tcBorders>
                <w:vAlign w:val="center"/>
              </w:tcPr>
            </w:tcPrChange>
          </w:tcPr>
          <w:p w14:paraId="6B1FEF99" w14:textId="77777777" w:rsidR="000B5DA3" w:rsidRPr="004B3481" w:rsidRDefault="000B5DA3" w:rsidP="000B5DA3">
            <w:pPr>
              <w:pStyle w:val="Tabletext"/>
              <w:jc w:val="center"/>
              <w:rPr>
                <w:rPrChange w:id="157" w:author="Peter Dobson" w:date="2016-10-12T10:07:00Z">
                  <w:rPr>
                    <w:lang w:val="de-DE"/>
                  </w:rPr>
                </w:rPrChange>
              </w:rPr>
            </w:pPr>
            <w:r w:rsidRPr="004B3481">
              <w:rPr>
                <w:rPrChange w:id="158" w:author="Peter Dobson" w:date="2016-10-12T10:07:00Z">
                  <w:rPr>
                    <w:lang w:val="de-DE"/>
                  </w:rPr>
                </w:rPrChange>
              </w:rPr>
              <w:t>-</w:t>
            </w:r>
          </w:p>
        </w:tc>
        <w:tc>
          <w:tcPr>
            <w:tcW w:w="1032" w:type="dxa"/>
            <w:tcBorders>
              <w:top w:val="single" w:sz="12" w:space="0" w:color="auto"/>
              <w:left w:val="single" w:sz="6" w:space="0" w:color="auto"/>
              <w:bottom w:val="single" w:sz="6" w:space="0" w:color="auto"/>
              <w:right w:val="single" w:sz="6" w:space="0" w:color="auto"/>
            </w:tcBorders>
            <w:vAlign w:val="center"/>
            <w:tcPrChange w:id="159" w:author="Peter Dobson" w:date="2016-10-12T08:50:00Z">
              <w:tcPr>
                <w:tcW w:w="1032" w:type="dxa"/>
                <w:tcBorders>
                  <w:top w:val="single" w:sz="12" w:space="0" w:color="auto"/>
                  <w:left w:val="single" w:sz="6" w:space="0" w:color="auto"/>
                  <w:bottom w:val="single" w:sz="6" w:space="0" w:color="auto"/>
                  <w:right w:val="single" w:sz="6" w:space="0" w:color="auto"/>
                </w:tcBorders>
                <w:vAlign w:val="center"/>
              </w:tcPr>
            </w:tcPrChange>
          </w:tcPr>
          <w:p w14:paraId="4337C0EF" w14:textId="77777777" w:rsidR="000B5DA3" w:rsidRPr="004B3481" w:rsidRDefault="000B5DA3" w:rsidP="000B5DA3">
            <w:pPr>
              <w:pStyle w:val="Tabletext"/>
              <w:jc w:val="center"/>
              <w:rPr>
                <w:rPrChange w:id="160" w:author="Peter Dobson" w:date="2016-10-12T10:07:00Z">
                  <w:rPr>
                    <w:lang w:val="de-DE"/>
                  </w:rPr>
                </w:rPrChange>
              </w:rPr>
            </w:pPr>
            <w:r w:rsidRPr="004B3481">
              <w:rPr>
                <w:rPrChange w:id="161" w:author="Peter Dobson" w:date="2016-10-12T10:07:00Z">
                  <w:rPr>
                    <w:lang w:val="de-DE"/>
                  </w:rPr>
                </w:rPrChange>
              </w:rPr>
              <w:t>-</w:t>
            </w:r>
          </w:p>
        </w:tc>
        <w:tc>
          <w:tcPr>
            <w:tcW w:w="1474" w:type="dxa"/>
            <w:tcBorders>
              <w:top w:val="single" w:sz="12" w:space="0" w:color="auto"/>
              <w:left w:val="single" w:sz="6" w:space="0" w:color="auto"/>
              <w:bottom w:val="single" w:sz="6" w:space="0" w:color="auto"/>
              <w:right w:val="single" w:sz="6" w:space="0" w:color="auto"/>
            </w:tcBorders>
            <w:vAlign w:val="center"/>
            <w:tcPrChange w:id="162" w:author="Peter Dobson" w:date="2016-10-12T08:50:00Z">
              <w:tcPr>
                <w:tcW w:w="1474" w:type="dxa"/>
                <w:tcBorders>
                  <w:top w:val="single" w:sz="12" w:space="0" w:color="auto"/>
                  <w:left w:val="single" w:sz="6" w:space="0" w:color="auto"/>
                  <w:bottom w:val="single" w:sz="6" w:space="0" w:color="auto"/>
                  <w:right w:val="single" w:sz="6" w:space="0" w:color="auto"/>
                </w:tcBorders>
                <w:vAlign w:val="center"/>
              </w:tcPr>
            </w:tcPrChange>
          </w:tcPr>
          <w:p w14:paraId="4CF17082" w14:textId="77777777" w:rsidR="000B5DA3" w:rsidRPr="004B3481" w:rsidRDefault="000B5DA3" w:rsidP="000B5DA3">
            <w:pPr>
              <w:pStyle w:val="Tabletext"/>
              <w:jc w:val="center"/>
              <w:rPr>
                <w:rPrChange w:id="163" w:author="Peter Dobson" w:date="2016-10-12T10:07:00Z">
                  <w:rPr>
                    <w:lang w:val="de-DE"/>
                  </w:rPr>
                </w:rPrChange>
              </w:rPr>
            </w:pPr>
            <w:r w:rsidRPr="004B3481">
              <w:rPr>
                <w:rPrChange w:id="164" w:author="Peter Dobson" w:date="2016-10-12T10:07:00Z">
                  <w:rPr>
                    <w:lang w:val="de-DE"/>
                  </w:rPr>
                </w:rPrChange>
              </w:rPr>
              <w:t>-</w:t>
            </w:r>
          </w:p>
        </w:tc>
      </w:tr>
      <w:tr w:rsidR="000B5DA3" w:rsidRPr="004B3481" w14:paraId="1BE50FC5" w14:textId="77777777" w:rsidTr="00447E78">
        <w:trPr>
          <w:trHeight w:val="202"/>
          <w:jc w:val="center"/>
          <w:trPrChange w:id="165" w:author="Peter Dobson" w:date="2016-10-12T08:50:00Z">
            <w:trPr>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166" w:author="Peter Dobson" w:date="2016-10-12T08:50:00Z">
              <w:tcPr>
                <w:tcW w:w="1844" w:type="dxa"/>
                <w:tcBorders>
                  <w:top w:val="single" w:sz="6" w:space="0" w:color="auto"/>
                  <w:left w:val="single" w:sz="6" w:space="0" w:color="auto"/>
                  <w:bottom w:val="single" w:sz="6" w:space="0" w:color="auto"/>
                  <w:right w:val="single" w:sz="6" w:space="0" w:color="auto"/>
                </w:tcBorders>
              </w:tcPr>
            </w:tcPrChange>
          </w:tcPr>
          <w:p w14:paraId="7B6B11D2" w14:textId="77777777" w:rsidR="000B5DA3" w:rsidRPr="004B3481" w:rsidRDefault="000B5DA3" w:rsidP="000B5DA3">
            <w:pPr>
              <w:pStyle w:val="Tableheading"/>
              <w:rPr>
                <w:lang w:val="en-GB"/>
                <w:rPrChange w:id="167" w:author="Peter Dobson" w:date="2016-10-12T10:07:00Z">
                  <w:rPr>
                    <w:lang w:val="de-DE"/>
                  </w:rPr>
                </w:rPrChange>
              </w:rPr>
            </w:pPr>
            <w:r w:rsidRPr="004B3481">
              <w:rPr>
                <w:lang w:val="en-GB"/>
                <w:rPrChange w:id="168" w:author="Peter Dobson" w:date="2016-10-12T10:07:00Z">
                  <w:rPr>
                    <w:lang w:val="de-DE"/>
                  </w:rPr>
                </w:rPrChange>
              </w:rPr>
              <w:t>Diesel generator</w:t>
            </w:r>
          </w:p>
        </w:tc>
        <w:tc>
          <w:tcPr>
            <w:tcW w:w="868" w:type="dxa"/>
            <w:tcBorders>
              <w:top w:val="single" w:sz="6" w:space="0" w:color="auto"/>
              <w:left w:val="single" w:sz="6" w:space="0" w:color="auto"/>
              <w:bottom w:val="single" w:sz="6" w:space="0" w:color="auto"/>
              <w:right w:val="single" w:sz="6" w:space="0" w:color="auto"/>
            </w:tcBorders>
            <w:vAlign w:val="center"/>
            <w:tcPrChange w:id="169" w:author="Peter Dobson" w:date="2016-10-12T08:50:00Z">
              <w:tcPr>
                <w:tcW w:w="868" w:type="dxa"/>
                <w:tcBorders>
                  <w:top w:val="single" w:sz="6" w:space="0" w:color="auto"/>
                  <w:left w:val="single" w:sz="6" w:space="0" w:color="auto"/>
                  <w:bottom w:val="single" w:sz="6" w:space="0" w:color="auto"/>
                  <w:right w:val="single" w:sz="6" w:space="0" w:color="auto"/>
                </w:tcBorders>
                <w:vAlign w:val="center"/>
              </w:tcPr>
            </w:tcPrChange>
          </w:tcPr>
          <w:p w14:paraId="559790BC"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170"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3298686B" w14:textId="77777777" w:rsidR="000B5DA3" w:rsidRPr="004B3481" w:rsidRDefault="000B5DA3" w:rsidP="000B5DA3">
            <w:pPr>
              <w:pStyle w:val="Tabletext"/>
              <w:jc w:val="center"/>
            </w:pPr>
            <w:r w:rsidRPr="004B3481">
              <w:t>o</w:t>
            </w:r>
          </w:p>
        </w:tc>
        <w:tc>
          <w:tcPr>
            <w:tcW w:w="828" w:type="dxa"/>
            <w:tcBorders>
              <w:top w:val="single" w:sz="6" w:space="0" w:color="auto"/>
              <w:left w:val="single" w:sz="6" w:space="0" w:color="auto"/>
              <w:bottom w:val="single" w:sz="6" w:space="0" w:color="auto"/>
              <w:right w:val="single" w:sz="6" w:space="0" w:color="auto"/>
            </w:tcBorders>
            <w:vAlign w:val="center"/>
            <w:tcPrChange w:id="171"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1BEAAED5"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172"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1541F2AE" w14:textId="404B90DC" w:rsidR="000B5DA3" w:rsidRPr="004B3481" w:rsidRDefault="00A15350" w:rsidP="000B5DA3">
            <w:pPr>
              <w:pStyle w:val="Tabletext"/>
              <w:jc w:val="center"/>
            </w:pPr>
            <w:ins w:id="173" w:author="Peter Dobson" w:date="2016-10-12T08:30:00Z">
              <w:r w:rsidRPr="004B3481">
                <w:t>o</w:t>
              </w:r>
            </w:ins>
            <w:del w:id="174" w:author="Peter Dobson" w:date="2016-10-12T08:30:00Z">
              <w:r w:rsidR="000B5DA3" w:rsidRPr="004B3481" w:rsidDel="00A15350">
                <w:delText>-</w:delText>
              </w:r>
            </w:del>
          </w:p>
        </w:tc>
        <w:tc>
          <w:tcPr>
            <w:tcW w:w="828" w:type="dxa"/>
            <w:tcBorders>
              <w:top w:val="single" w:sz="6" w:space="0" w:color="auto"/>
              <w:left w:val="single" w:sz="6" w:space="0" w:color="auto"/>
              <w:bottom w:val="single" w:sz="6" w:space="0" w:color="auto"/>
              <w:right w:val="single" w:sz="6" w:space="0" w:color="auto"/>
            </w:tcBorders>
            <w:vAlign w:val="center"/>
            <w:tcPrChange w:id="175"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1E07B3C3" w14:textId="77777777" w:rsidR="000B5DA3" w:rsidRPr="004B3481" w:rsidRDefault="000B5DA3" w:rsidP="000B5DA3">
            <w:pPr>
              <w:pStyle w:val="Tabletext"/>
              <w:jc w:val="center"/>
            </w:pPr>
            <w:r w:rsidRPr="004B3481">
              <w:t>-</w:t>
            </w:r>
          </w:p>
        </w:tc>
        <w:tc>
          <w:tcPr>
            <w:tcW w:w="1065" w:type="dxa"/>
            <w:tcBorders>
              <w:top w:val="single" w:sz="6" w:space="0" w:color="auto"/>
              <w:left w:val="single" w:sz="6" w:space="0" w:color="auto"/>
              <w:bottom w:val="single" w:sz="6" w:space="0" w:color="auto"/>
              <w:right w:val="single" w:sz="6" w:space="0" w:color="auto"/>
            </w:tcBorders>
            <w:vAlign w:val="center"/>
            <w:tcPrChange w:id="176" w:author="Peter Dobson" w:date="2016-10-12T08:50:00Z">
              <w:tcPr>
                <w:tcW w:w="1065" w:type="dxa"/>
                <w:tcBorders>
                  <w:top w:val="single" w:sz="6" w:space="0" w:color="auto"/>
                  <w:left w:val="single" w:sz="6" w:space="0" w:color="auto"/>
                  <w:bottom w:val="single" w:sz="6" w:space="0" w:color="auto"/>
                  <w:right w:val="single" w:sz="6" w:space="0" w:color="auto"/>
                </w:tcBorders>
                <w:vAlign w:val="center"/>
              </w:tcPr>
            </w:tcPrChange>
          </w:tcPr>
          <w:p w14:paraId="2887FC4F" w14:textId="77777777" w:rsidR="000B5DA3" w:rsidRPr="004B3481" w:rsidRDefault="000B5DA3" w:rsidP="000B5DA3">
            <w:pPr>
              <w:pStyle w:val="Tabletext"/>
              <w:jc w:val="center"/>
            </w:pPr>
            <w:r w:rsidRPr="004B3481">
              <w:t>o</w:t>
            </w:r>
          </w:p>
        </w:tc>
        <w:tc>
          <w:tcPr>
            <w:tcW w:w="1134" w:type="dxa"/>
            <w:tcBorders>
              <w:top w:val="single" w:sz="6" w:space="0" w:color="auto"/>
              <w:left w:val="single" w:sz="6" w:space="0" w:color="auto"/>
              <w:bottom w:val="single" w:sz="6" w:space="0" w:color="auto"/>
              <w:right w:val="single" w:sz="6" w:space="0" w:color="auto"/>
            </w:tcBorders>
            <w:vAlign w:val="center"/>
            <w:tcPrChange w:id="177" w:author="Peter Dobson" w:date="2016-10-12T08:50:00Z">
              <w:tcPr>
                <w:tcW w:w="1134" w:type="dxa"/>
                <w:tcBorders>
                  <w:top w:val="single" w:sz="6" w:space="0" w:color="auto"/>
                  <w:left w:val="single" w:sz="6" w:space="0" w:color="auto"/>
                  <w:bottom w:val="single" w:sz="6" w:space="0" w:color="auto"/>
                  <w:right w:val="single" w:sz="6" w:space="0" w:color="auto"/>
                </w:tcBorders>
                <w:vAlign w:val="center"/>
              </w:tcPr>
            </w:tcPrChange>
          </w:tcPr>
          <w:p w14:paraId="03E72C95" w14:textId="77777777" w:rsidR="000B5DA3" w:rsidRPr="004B3481" w:rsidRDefault="000B5DA3" w:rsidP="000B5DA3">
            <w:pPr>
              <w:pStyle w:val="Tabletext"/>
              <w:jc w:val="center"/>
            </w:pPr>
            <w:r w:rsidRPr="004B3481">
              <w:t>o</w:t>
            </w:r>
          </w:p>
        </w:tc>
        <w:tc>
          <w:tcPr>
            <w:tcW w:w="708" w:type="dxa"/>
            <w:tcBorders>
              <w:top w:val="single" w:sz="6" w:space="0" w:color="auto"/>
              <w:left w:val="single" w:sz="6" w:space="0" w:color="auto"/>
              <w:bottom w:val="single" w:sz="6" w:space="0" w:color="auto"/>
              <w:right w:val="single" w:sz="6" w:space="0" w:color="auto"/>
            </w:tcBorders>
            <w:vAlign w:val="center"/>
            <w:tcPrChange w:id="178" w:author="Peter Dobson" w:date="2016-10-12T08:50:00Z">
              <w:tcPr>
                <w:tcW w:w="708" w:type="dxa"/>
                <w:tcBorders>
                  <w:top w:val="single" w:sz="6" w:space="0" w:color="auto"/>
                  <w:left w:val="single" w:sz="6" w:space="0" w:color="auto"/>
                  <w:bottom w:val="single" w:sz="6" w:space="0" w:color="auto"/>
                  <w:right w:val="single" w:sz="6" w:space="0" w:color="auto"/>
                </w:tcBorders>
                <w:vAlign w:val="center"/>
              </w:tcPr>
            </w:tcPrChange>
          </w:tcPr>
          <w:p w14:paraId="56A6075A" w14:textId="77777777" w:rsidR="000B5DA3" w:rsidRPr="004B3481" w:rsidRDefault="000B5DA3" w:rsidP="000B5DA3">
            <w:pPr>
              <w:pStyle w:val="Tabletext"/>
              <w:jc w:val="center"/>
            </w:pPr>
            <w:r w:rsidRPr="004B3481">
              <w:t>-</w:t>
            </w:r>
          </w:p>
        </w:tc>
        <w:tc>
          <w:tcPr>
            <w:tcW w:w="1032" w:type="dxa"/>
            <w:tcBorders>
              <w:top w:val="single" w:sz="6" w:space="0" w:color="auto"/>
              <w:left w:val="single" w:sz="6" w:space="0" w:color="auto"/>
              <w:bottom w:val="single" w:sz="6" w:space="0" w:color="auto"/>
              <w:right w:val="single" w:sz="6" w:space="0" w:color="auto"/>
            </w:tcBorders>
            <w:vAlign w:val="center"/>
            <w:tcPrChange w:id="179" w:author="Peter Dobson" w:date="2016-10-12T08:50:00Z">
              <w:tcPr>
                <w:tcW w:w="1032" w:type="dxa"/>
                <w:tcBorders>
                  <w:top w:val="single" w:sz="6" w:space="0" w:color="auto"/>
                  <w:left w:val="single" w:sz="6" w:space="0" w:color="auto"/>
                  <w:bottom w:val="single" w:sz="6" w:space="0" w:color="auto"/>
                  <w:right w:val="single" w:sz="6" w:space="0" w:color="auto"/>
                </w:tcBorders>
                <w:vAlign w:val="center"/>
              </w:tcPr>
            </w:tcPrChange>
          </w:tcPr>
          <w:p w14:paraId="3A74DC84" w14:textId="77777777" w:rsidR="000B5DA3" w:rsidRPr="004B3481" w:rsidRDefault="000B5DA3" w:rsidP="000B5DA3">
            <w:pPr>
              <w:pStyle w:val="Tabletext"/>
              <w:jc w:val="center"/>
            </w:pPr>
            <w:r w:rsidRPr="004B3481">
              <w:t>-</w:t>
            </w:r>
          </w:p>
        </w:tc>
        <w:tc>
          <w:tcPr>
            <w:tcW w:w="1474" w:type="dxa"/>
            <w:tcBorders>
              <w:top w:val="single" w:sz="6" w:space="0" w:color="auto"/>
              <w:left w:val="single" w:sz="6" w:space="0" w:color="auto"/>
              <w:bottom w:val="single" w:sz="6" w:space="0" w:color="auto"/>
              <w:right w:val="single" w:sz="6" w:space="0" w:color="auto"/>
            </w:tcBorders>
            <w:vAlign w:val="center"/>
            <w:tcPrChange w:id="180" w:author="Peter Dobson" w:date="2016-10-12T08:50:00Z">
              <w:tcPr>
                <w:tcW w:w="1474" w:type="dxa"/>
                <w:tcBorders>
                  <w:top w:val="single" w:sz="6" w:space="0" w:color="auto"/>
                  <w:left w:val="single" w:sz="6" w:space="0" w:color="auto"/>
                  <w:bottom w:val="single" w:sz="6" w:space="0" w:color="auto"/>
                  <w:right w:val="single" w:sz="6" w:space="0" w:color="auto"/>
                </w:tcBorders>
                <w:vAlign w:val="center"/>
              </w:tcPr>
            </w:tcPrChange>
          </w:tcPr>
          <w:p w14:paraId="303C7F1C" w14:textId="77777777" w:rsidR="000B5DA3" w:rsidRPr="004B3481" w:rsidRDefault="000B5DA3" w:rsidP="000B5DA3">
            <w:pPr>
              <w:pStyle w:val="Tabletext"/>
              <w:jc w:val="center"/>
            </w:pPr>
            <w:r w:rsidRPr="004B3481">
              <w:t>20</w:t>
            </w:r>
          </w:p>
        </w:tc>
      </w:tr>
      <w:tr w:rsidR="000B5DA3" w:rsidRPr="004B3481" w14:paraId="120BA1CD" w14:textId="77777777" w:rsidTr="00447E78">
        <w:trPr>
          <w:trHeight w:val="202"/>
          <w:jc w:val="center"/>
          <w:trPrChange w:id="181" w:author="Peter Dobson" w:date="2016-10-12T08:50:00Z">
            <w:trPr>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182" w:author="Peter Dobson" w:date="2016-10-12T08:50:00Z">
              <w:tcPr>
                <w:tcW w:w="1844" w:type="dxa"/>
                <w:tcBorders>
                  <w:top w:val="single" w:sz="6" w:space="0" w:color="auto"/>
                  <w:left w:val="single" w:sz="6" w:space="0" w:color="auto"/>
                  <w:bottom w:val="single" w:sz="6" w:space="0" w:color="auto"/>
                  <w:right w:val="single" w:sz="6" w:space="0" w:color="auto"/>
                </w:tcBorders>
              </w:tcPr>
            </w:tcPrChange>
          </w:tcPr>
          <w:p w14:paraId="3D9AADB1" w14:textId="12F567A8" w:rsidR="000B5DA3" w:rsidRPr="004B3481" w:rsidRDefault="004D5476" w:rsidP="000B5DA3">
            <w:pPr>
              <w:pStyle w:val="Tableheading"/>
              <w:rPr>
                <w:lang w:val="en-GB"/>
                <w:rPrChange w:id="183" w:author="Peter Dobson" w:date="2016-10-12T10:07:00Z">
                  <w:rPr/>
                </w:rPrChange>
              </w:rPr>
            </w:pPr>
            <w:ins w:id="184" w:author="Peter Dobson" w:date="2016-10-12T11:45:00Z">
              <w:r>
                <w:rPr>
                  <w:lang w:val="en-GB"/>
                </w:rPr>
                <w:t>Photovoltaic</w:t>
              </w:r>
            </w:ins>
            <w:del w:id="185" w:author="Peter Dobson" w:date="2016-10-12T11:45:00Z">
              <w:r w:rsidR="000B5DA3" w:rsidRPr="004B3481" w:rsidDel="004D5476">
                <w:rPr>
                  <w:lang w:val="en-GB"/>
                  <w:rPrChange w:id="186" w:author="Peter Dobson" w:date="2016-10-12T10:07:00Z">
                    <w:rPr/>
                  </w:rPrChange>
                </w:rPr>
                <w:delText>Solar</w:delText>
              </w:r>
            </w:del>
          </w:p>
        </w:tc>
        <w:tc>
          <w:tcPr>
            <w:tcW w:w="868" w:type="dxa"/>
            <w:tcBorders>
              <w:top w:val="single" w:sz="6" w:space="0" w:color="auto"/>
              <w:left w:val="single" w:sz="6" w:space="0" w:color="auto"/>
              <w:bottom w:val="single" w:sz="6" w:space="0" w:color="auto"/>
              <w:right w:val="single" w:sz="6" w:space="0" w:color="auto"/>
            </w:tcBorders>
            <w:vAlign w:val="center"/>
            <w:tcPrChange w:id="187" w:author="Peter Dobson" w:date="2016-10-12T08:50:00Z">
              <w:tcPr>
                <w:tcW w:w="868" w:type="dxa"/>
                <w:tcBorders>
                  <w:top w:val="single" w:sz="6" w:space="0" w:color="auto"/>
                  <w:left w:val="single" w:sz="6" w:space="0" w:color="auto"/>
                  <w:bottom w:val="single" w:sz="6" w:space="0" w:color="auto"/>
                  <w:right w:val="single" w:sz="6" w:space="0" w:color="auto"/>
                </w:tcBorders>
                <w:vAlign w:val="center"/>
              </w:tcPr>
            </w:tcPrChange>
          </w:tcPr>
          <w:p w14:paraId="720630D2"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188"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728BDA1A"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189"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7A3B1459"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190"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478892BE"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191"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5D7258F7" w14:textId="77777777" w:rsidR="000B5DA3" w:rsidRPr="004B3481" w:rsidRDefault="000B5DA3" w:rsidP="000B5DA3">
            <w:pPr>
              <w:pStyle w:val="Tabletext"/>
              <w:jc w:val="center"/>
            </w:pPr>
            <w:r w:rsidRPr="004B3481">
              <w:t>++</w:t>
            </w:r>
          </w:p>
        </w:tc>
        <w:tc>
          <w:tcPr>
            <w:tcW w:w="1065" w:type="dxa"/>
            <w:tcBorders>
              <w:top w:val="single" w:sz="6" w:space="0" w:color="auto"/>
              <w:left w:val="single" w:sz="6" w:space="0" w:color="auto"/>
              <w:bottom w:val="single" w:sz="6" w:space="0" w:color="auto"/>
              <w:right w:val="single" w:sz="6" w:space="0" w:color="auto"/>
            </w:tcBorders>
            <w:vAlign w:val="center"/>
            <w:tcPrChange w:id="192" w:author="Peter Dobson" w:date="2016-10-12T08:50:00Z">
              <w:tcPr>
                <w:tcW w:w="1065" w:type="dxa"/>
                <w:tcBorders>
                  <w:top w:val="single" w:sz="6" w:space="0" w:color="auto"/>
                  <w:left w:val="single" w:sz="6" w:space="0" w:color="auto"/>
                  <w:bottom w:val="single" w:sz="6" w:space="0" w:color="auto"/>
                  <w:right w:val="single" w:sz="6" w:space="0" w:color="auto"/>
                </w:tcBorders>
                <w:vAlign w:val="center"/>
              </w:tcPr>
            </w:tcPrChange>
          </w:tcPr>
          <w:p w14:paraId="06CBE2B0" w14:textId="77777777" w:rsidR="000B5DA3" w:rsidRPr="004B3481" w:rsidRDefault="000B5DA3" w:rsidP="000B5DA3">
            <w:pPr>
              <w:pStyle w:val="Tabletext"/>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Change w:id="193" w:author="Peter Dobson" w:date="2016-10-12T08:50:00Z">
              <w:tcPr>
                <w:tcW w:w="1134" w:type="dxa"/>
                <w:tcBorders>
                  <w:top w:val="single" w:sz="6" w:space="0" w:color="auto"/>
                  <w:left w:val="single" w:sz="6" w:space="0" w:color="auto"/>
                  <w:bottom w:val="single" w:sz="6" w:space="0" w:color="auto"/>
                  <w:right w:val="single" w:sz="6" w:space="0" w:color="auto"/>
                </w:tcBorders>
                <w:vAlign w:val="center"/>
              </w:tcPr>
            </w:tcPrChange>
          </w:tcPr>
          <w:p w14:paraId="56C41D14" w14:textId="77777777" w:rsidR="000B5DA3" w:rsidRPr="004B3481" w:rsidRDefault="000B5DA3" w:rsidP="000B5DA3">
            <w:pPr>
              <w:pStyle w:val="Tabletext"/>
              <w:jc w:val="center"/>
            </w:pPr>
            <w:r w:rsidRPr="004B3481">
              <w:t>-</w:t>
            </w:r>
          </w:p>
        </w:tc>
        <w:tc>
          <w:tcPr>
            <w:tcW w:w="708" w:type="dxa"/>
            <w:tcBorders>
              <w:top w:val="single" w:sz="6" w:space="0" w:color="auto"/>
              <w:left w:val="single" w:sz="6" w:space="0" w:color="auto"/>
              <w:bottom w:val="single" w:sz="6" w:space="0" w:color="auto"/>
              <w:right w:val="single" w:sz="6" w:space="0" w:color="auto"/>
            </w:tcBorders>
            <w:vAlign w:val="center"/>
            <w:tcPrChange w:id="194" w:author="Peter Dobson" w:date="2016-10-12T08:50:00Z">
              <w:tcPr>
                <w:tcW w:w="708" w:type="dxa"/>
                <w:tcBorders>
                  <w:top w:val="single" w:sz="6" w:space="0" w:color="auto"/>
                  <w:left w:val="single" w:sz="6" w:space="0" w:color="auto"/>
                  <w:bottom w:val="single" w:sz="6" w:space="0" w:color="auto"/>
                  <w:right w:val="single" w:sz="6" w:space="0" w:color="auto"/>
                </w:tcBorders>
                <w:vAlign w:val="center"/>
              </w:tcPr>
            </w:tcPrChange>
          </w:tcPr>
          <w:p w14:paraId="3C9C6960" w14:textId="77777777" w:rsidR="000B5DA3" w:rsidRPr="004B3481" w:rsidRDefault="000B5DA3" w:rsidP="000B5DA3">
            <w:pPr>
              <w:pStyle w:val="Tabletext"/>
              <w:jc w:val="center"/>
            </w:pPr>
            <w:r w:rsidRPr="004B3481">
              <w:t>++</w:t>
            </w:r>
          </w:p>
        </w:tc>
        <w:tc>
          <w:tcPr>
            <w:tcW w:w="1032" w:type="dxa"/>
            <w:tcBorders>
              <w:top w:val="single" w:sz="6" w:space="0" w:color="auto"/>
              <w:left w:val="single" w:sz="6" w:space="0" w:color="auto"/>
              <w:bottom w:val="single" w:sz="6" w:space="0" w:color="auto"/>
              <w:right w:val="single" w:sz="6" w:space="0" w:color="auto"/>
            </w:tcBorders>
            <w:vAlign w:val="center"/>
            <w:tcPrChange w:id="195" w:author="Peter Dobson" w:date="2016-10-12T08:50:00Z">
              <w:tcPr>
                <w:tcW w:w="1032" w:type="dxa"/>
                <w:tcBorders>
                  <w:top w:val="single" w:sz="6" w:space="0" w:color="auto"/>
                  <w:left w:val="single" w:sz="6" w:space="0" w:color="auto"/>
                  <w:bottom w:val="single" w:sz="6" w:space="0" w:color="auto"/>
                  <w:right w:val="single" w:sz="6" w:space="0" w:color="auto"/>
                </w:tcBorders>
                <w:vAlign w:val="center"/>
              </w:tcPr>
            </w:tcPrChange>
          </w:tcPr>
          <w:p w14:paraId="57834AEF" w14:textId="77777777" w:rsidR="000B5DA3" w:rsidRPr="004B3481" w:rsidRDefault="000B5DA3" w:rsidP="000B5DA3">
            <w:pPr>
              <w:pStyle w:val="Tabletext"/>
              <w:jc w:val="center"/>
            </w:pPr>
            <w:r w:rsidRPr="004B3481">
              <w:t>++</w:t>
            </w:r>
          </w:p>
        </w:tc>
        <w:tc>
          <w:tcPr>
            <w:tcW w:w="1474" w:type="dxa"/>
            <w:tcBorders>
              <w:top w:val="single" w:sz="6" w:space="0" w:color="auto"/>
              <w:left w:val="single" w:sz="6" w:space="0" w:color="auto"/>
              <w:bottom w:val="single" w:sz="6" w:space="0" w:color="auto"/>
              <w:right w:val="single" w:sz="6" w:space="0" w:color="auto"/>
            </w:tcBorders>
            <w:vAlign w:val="center"/>
            <w:tcPrChange w:id="196" w:author="Peter Dobson" w:date="2016-10-12T08:50:00Z">
              <w:tcPr>
                <w:tcW w:w="1474" w:type="dxa"/>
                <w:tcBorders>
                  <w:top w:val="single" w:sz="6" w:space="0" w:color="auto"/>
                  <w:left w:val="single" w:sz="6" w:space="0" w:color="auto"/>
                  <w:bottom w:val="single" w:sz="6" w:space="0" w:color="auto"/>
                  <w:right w:val="single" w:sz="6" w:space="0" w:color="auto"/>
                </w:tcBorders>
                <w:vAlign w:val="center"/>
              </w:tcPr>
            </w:tcPrChange>
          </w:tcPr>
          <w:p w14:paraId="62DEA277" w14:textId="77777777" w:rsidR="000B5DA3" w:rsidRPr="004B3481" w:rsidRDefault="000B5DA3" w:rsidP="000B5DA3">
            <w:pPr>
              <w:pStyle w:val="Tabletext"/>
              <w:jc w:val="center"/>
            </w:pPr>
            <w:r w:rsidRPr="004B3481">
              <w:t>20</w:t>
            </w:r>
          </w:p>
        </w:tc>
      </w:tr>
      <w:tr w:rsidR="000B5DA3" w:rsidRPr="004B3481" w14:paraId="18B17086" w14:textId="77777777" w:rsidTr="00447E78">
        <w:trPr>
          <w:trHeight w:val="202"/>
          <w:jc w:val="center"/>
          <w:trPrChange w:id="197" w:author="Peter Dobson" w:date="2016-10-12T08:50:00Z">
            <w:trPr>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198" w:author="Peter Dobson" w:date="2016-10-12T08:50:00Z">
              <w:tcPr>
                <w:tcW w:w="1844" w:type="dxa"/>
                <w:tcBorders>
                  <w:top w:val="single" w:sz="6" w:space="0" w:color="auto"/>
                  <w:left w:val="single" w:sz="6" w:space="0" w:color="auto"/>
                  <w:bottom w:val="single" w:sz="6" w:space="0" w:color="auto"/>
                  <w:right w:val="single" w:sz="6" w:space="0" w:color="auto"/>
                </w:tcBorders>
              </w:tcPr>
            </w:tcPrChange>
          </w:tcPr>
          <w:p w14:paraId="634ADE88" w14:textId="77777777" w:rsidR="000B5DA3" w:rsidRPr="004B3481" w:rsidRDefault="000B5DA3" w:rsidP="000B5DA3">
            <w:pPr>
              <w:pStyle w:val="Tableheading"/>
              <w:rPr>
                <w:lang w:val="en-GB"/>
                <w:rPrChange w:id="199" w:author="Peter Dobson" w:date="2016-10-12T10:07:00Z">
                  <w:rPr/>
                </w:rPrChange>
              </w:rPr>
            </w:pPr>
            <w:r w:rsidRPr="004B3481">
              <w:rPr>
                <w:lang w:val="en-GB"/>
                <w:rPrChange w:id="200" w:author="Peter Dobson" w:date="2016-10-12T10:07:00Z">
                  <w:rPr/>
                </w:rPrChange>
              </w:rPr>
              <w:t>Wind HAWG*</w:t>
            </w:r>
          </w:p>
        </w:tc>
        <w:tc>
          <w:tcPr>
            <w:tcW w:w="868" w:type="dxa"/>
            <w:tcBorders>
              <w:top w:val="single" w:sz="6" w:space="0" w:color="auto"/>
              <w:left w:val="single" w:sz="6" w:space="0" w:color="auto"/>
              <w:bottom w:val="single" w:sz="6" w:space="0" w:color="auto"/>
              <w:right w:val="single" w:sz="6" w:space="0" w:color="auto"/>
            </w:tcBorders>
            <w:vAlign w:val="center"/>
            <w:tcPrChange w:id="201" w:author="Peter Dobson" w:date="2016-10-12T08:50:00Z">
              <w:tcPr>
                <w:tcW w:w="868" w:type="dxa"/>
                <w:tcBorders>
                  <w:top w:val="single" w:sz="6" w:space="0" w:color="auto"/>
                  <w:left w:val="single" w:sz="6" w:space="0" w:color="auto"/>
                  <w:bottom w:val="single" w:sz="6" w:space="0" w:color="auto"/>
                  <w:right w:val="single" w:sz="6" w:space="0" w:color="auto"/>
                </w:tcBorders>
                <w:vAlign w:val="center"/>
              </w:tcPr>
            </w:tcPrChange>
          </w:tcPr>
          <w:p w14:paraId="4A47F5ED"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202"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45B25BDD"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203"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667B1429"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204"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1AC151CC"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205"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056BBDFA" w14:textId="77777777" w:rsidR="000B5DA3" w:rsidRPr="004B3481" w:rsidRDefault="000B5DA3" w:rsidP="000B5DA3">
            <w:pPr>
              <w:pStyle w:val="Tabletext"/>
              <w:jc w:val="center"/>
            </w:pPr>
            <w:r w:rsidRPr="004B3481">
              <w:t>++</w:t>
            </w:r>
          </w:p>
        </w:tc>
        <w:tc>
          <w:tcPr>
            <w:tcW w:w="1065" w:type="dxa"/>
            <w:tcBorders>
              <w:top w:val="single" w:sz="6" w:space="0" w:color="auto"/>
              <w:left w:val="single" w:sz="6" w:space="0" w:color="auto"/>
              <w:bottom w:val="single" w:sz="6" w:space="0" w:color="auto"/>
              <w:right w:val="single" w:sz="6" w:space="0" w:color="auto"/>
            </w:tcBorders>
            <w:vAlign w:val="center"/>
            <w:tcPrChange w:id="206" w:author="Peter Dobson" w:date="2016-10-12T08:50:00Z">
              <w:tcPr>
                <w:tcW w:w="1065" w:type="dxa"/>
                <w:tcBorders>
                  <w:top w:val="single" w:sz="6" w:space="0" w:color="auto"/>
                  <w:left w:val="single" w:sz="6" w:space="0" w:color="auto"/>
                  <w:bottom w:val="single" w:sz="6" w:space="0" w:color="auto"/>
                  <w:right w:val="single" w:sz="6" w:space="0" w:color="auto"/>
                </w:tcBorders>
                <w:vAlign w:val="center"/>
              </w:tcPr>
            </w:tcPrChange>
          </w:tcPr>
          <w:p w14:paraId="1163E282" w14:textId="77777777" w:rsidR="000B5DA3" w:rsidRPr="004B3481" w:rsidRDefault="000B5DA3" w:rsidP="000B5DA3">
            <w:pPr>
              <w:pStyle w:val="Tabletext"/>
              <w:jc w:val="center"/>
            </w:pPr>
            <w:r w:rsidRPr="004B3481">
              <w:t>o</w:t>
            </w:r>
          </w:p>
        </w:tc>
        <w:tc>
          <w:tcPr>
            <w:tcW w:w="1134" w:type="dxa"/>
            <w:tcBorders>
              <w:top w:val="single" w:sz="6" w:space="0" w:color="auto"/>
              <w:left w:val="single" w:sz="6" w:space="0" w:color="auto"/>
              <w:bottom w:val="single" w:sz="6" w:space="0" w:color="auto"/>
              <w:right w:val="single" w:sz="6" w:space="0" w:color="auto"/>
            </w:tcBorders>
            <w:vAlign w:val="center"/>
            <w:tcPrChange w:id="207" w:author="Peter Dobson" w:date="2016-10-12T08:50:00Z">
              <w:tcPr>
                <w:tcW w:w="1134" w:type="dxa"/>
                <w:tcBorders>
                  <w:top w:val="single" w:sz="6" w:space="0" w:color="auto"/>
                  <w:left w:val="single" w:sz="6" w:space="0" w:color="auto"/>
                  <w:bottom w:val="single" w:sz="6" w:space="0" w:color="auto"/>
                  <w:right w:val="single" w:sz="6" w:space="0" w:color="auto"/>
                </w:tcBorders>
                <w:vAlign w:val="center"/>
              </w:tcPr>
            </w:tcPrChange>
          </w:tcPr>
          <w:p w14:paraId="3FF56207" w14:textId="77777777" w:rsidR="000B5DA3" w:rsidRPr="004B3481" w:rsidRDefault="000B5DA3" w:rsidP="000B5DA3">
            <w:pPr>
              <w:pStyle w:val="Tabletext"/>
              <w:jc w:val="center"/>
            </w:pPr>
            <w:r w:rsidRPr="004B3481">
              <w:t>-</w:t>
            </w:r>
          </w:p>
        </w:tc>
        <w:tc>
          <w:tcPr>
            <w:tcW w:w="708" w:type="dxa"/>
            <w:tcBorders>
              <w:top w:val="single" w:sz="6" w:space="0" w:color="auto"/>
              <w:left w:val="single" w:sz="6" w:space="0" w:color="auto"/>
              <w:bottom w:val="single" w:sz="6" w:space="0" w:color="auto"/>
              <w:right w:val="single" w:sz="6" w:space="0" w:color="auto"/>
            </w:tcBorders>
            <w:vAlign w:val="center"/>
            <w:tcPrChange w:id="208" w:author="Peter Dobson" w:date="2016-10-12T08:50:00Z">
              <w:tcPr>
                <w:tcW w:w="708" w:type="dxa"/>
                <w:tcBorders>
                  <w:top w:val="single" w:sz="6" w:space="0" w:color="auto"/>
                  <w:left w:val="single" w:sz="6" w:space="0" w:color="auto"/>
                  <w:bottom w:val="single" w:sz="6" w:space="0" w:color="auto"/>
                  <w:right w:val="single" w:sz="6" w:space="0" w:color="auto"/>
                </w:tcBorders>
                <w:vAlign w:val="center"/>
              </w:tcPr>
            </w:tcPrChange>
          </w:tcPr>
          <w:p w14:paraId="43BE875A" w14:textId="77777777" w:rsidR="000B5DA3" w:rsidRPr="004B3481" w:rsidRDefault="000B5DA3" w:rsidP="000B5DA3">
            <w:pPr>
              <w:pStyle w:val="Tabletext"/>
              <w:jc w:val="center"/>
            </w:pPr>
            <w:r w:rsidRPr="004B3481">
              <w:t>o</w:t>
            </w:r>
          </w:p>
        </w:tc>
        <w:tc>
          <w:tcPr>
            <w:tcW w:w="1032" w:type="dxa"/>
            <w:tcBorders>
              <w:top w:val="single" w:sz="6" w:space="0" w:color="auto"/>
              <w:left w:val="single" w:sz="6" w:space="0" w:color="auto"/>
              <w:bottom w:val="single" w:sz="6" w:space="0" w:color="auto"/>
              <w:right w:val="single" w:sz="6" w:space="0" w:color="auto"/>
            </w:tcBorders>
            <w:vAlign w:val="center"/>
            <w:tcPrChange w:id="209" w:author="Peter Dobson" w:date="2016-10-12T08:50:00Z">
              <w:tcPr>
                <w:tcW w:w="1032" w:type="dxa"/>
                <w:tcBorders>
                  <w:top w:val="single" w:sz="6" w:space="0" w:color="auto"/>
                  <w:left w:val="single" w:sz="6" w:space="0" w:color="auto"/>
                  <w:bottom w:val="single" w:sz="6" w:space="0" w:color="auto"/>
                  <w:right w:val="single" w:sz="6" w:space="0" w:color="auto"/>
                </w:tcBorders>
                <w:vAlign w:val="center"/>
              </w:tcPr>
            </w:tcPrChange>
          </w:tcPr>
          <w:p w14:paraId="7F5B553E" w14:textId="77777777" w:rsidR="000B5DA3" w:rsidRPr="004B3481" w:rsidRDefault="000B5DA3" w:rsidP="000B5DA3">
            <w:pPr>
              <w:pStyle w:val="Tabletext"/>
              <w:jc w:val="center"/>
            </w:pPr>
            <w:r w:rsidRPr="004B3481">
              <w:t>o</w:t>
            </w:r>
          </w:p>
        </w:tc>
        <w:tc>
          <w:tcPr>
            <w:tcW w:w="1474" w:type="dxa"/>
            <w:tcBorders>
              <w:top w:val="single" w:sz="6" w:space="0" w:color="auto"/>
              <w:left w:val="single" w:sz="6" w:space="0" w:color="auto"/>
              <w:bottom w:val="single" w:sz="6" w:space="0" w:color="auto"/>
              <w:right w:val="single" w:sz="6" w:space="0" w:color="auto"/>
            </w:tcBorders>
            <w:vAlign w:val="center"/>
            <w:tcPrChange w:id="210" w:author="Peter Dobson" w:date="2016-10-12T08:50:00Z">
              <w:tcPr>
                <w:tcW w:w="1474" w:type="dxa"/>
                <w:tcBorders>
                  <w:top w:val="single" w:sz="6" w:space="0" w:color="auto"/>
                  <w:left w:val="single" w:sz="6" w:space="0" w:color="auto"/>
                  <w:bottom w:val="single" w:sz="6" w:space="0" w:color="auto"/>
                  <w:right w:val="single" w:sz="6" w:space="0" w:color="auto"/>
                </w:tcBorders>
                <w:vAlign w:val="center"/>
              </w:tcPr>
            </w:tcPrChange>
          </w:tcPr>
          <w:p w14:paraId="6DE22BA6" w14:textId="77777777" w:rsidR="000B5DA3" w:rsidRPr="004B3481" w:rsidRDefault="000B5DA3" w:rsidP="000B5DA3">
            <w:pPr>
              <w:pStyle w:val="Tabletext"/>
              <w:jc w:val="center"/>
            </w:pPr>
            <w:r w:rsidRPr="004B3481">
              <w:t>1 to 15</w:t>
            </w:r>
          </w:p>
        </w:tc>
      </w:tr>
      <w:tr w:rsidR="000B5DA3" w:rsidRPr="004B3481" w:rsidDel="009D00C5" w14:paraId="14D4A003" w14:textId="5D3D4B65" w:rsidTr="00447E78">
        <w:trPr>
          <w:trHeight w:val="202"/>
          <w:jc w:val="center"/>
          <w:del w:id="211" w:author="Peter Dobson" w:date="2016-10-12T08:38:00Z"/>
          <w:trPrChange w:id="212" w:author="Peter Dobson" w:date="2016-10-12T08:50:00Z">
            <w:trPr>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213" w:author="Peter Dobson" w:date="2016-10-12T08:50:00Z">
              <w:tcPr>
                <w:tcW w:w="1844" w:type="dxa"/>
                <w:tcBorders>
                  <w:top w:val="single" w:sz="6" w:space="0" w:color="auto"/>
                  <w:left w:val="single" w:sz="6" w:space="0" w:color="auto"/>
                  <w:bottom w:val="single" w:sz="6" w:space="0" w:color="auto"/>
                  <w:right w:val="single" w:sz="6" w:space="0" w:color="auto"/>
                </w:tcBorders>
              </w:tcPr>
            </w:tcPrChange>
          </w:tcPr>
          <w:p w14:paraId="6A3689D6" w14:textId="312BB1F5" w:rsidR="000B5DA3" w:rsidRPr="004B3481" w:rsidDel="009D00C5" w:rsidRDefault="000B5DA3" w:rsidP="000B5DA3">
            <w:pPr>
              <w:pStyle w:val="Tableheading"/>
              <w:rPr>
                <w:del w:id="214" w:author="Peter Dobson" w:date="2016-10-12T08:38:00Z"/>
                <w:lang w:val="en-GB"/>
                <w:rPrChange w:id="215" w:author="Peter Dobson" w:date="2016-10-12T10:07:00Z">
                  <w:rPr>
                    <w:del w:id="216" w:author="Peter Dobson" w:date="2016-10-12T08:38:00Z"/>
                  </w:rPr>
                </w:rPrChange>
              </w:rPr>
            </w:pPr>
            <w:del w:id="217" w:author="Peter Dobson" w:date="2016-10-12T08:38:00Z">
              <w:r w:rsidRPr="004B3481" w:rsidDel="009D00C5">
                <w:rPr>
                  <w:lang w:val="en-GB"/>
                  <w:rPrChange w:id="218" w:author="Peter Dobson" w:date="2016-10-12T10:07:00Z">
                    <w:rPr/>
                  </w:rPrChange>
                </w:rPr>
                <w:delText>Wind VAWG**</w:delText>
              </w:r>
            </w:del>
          </w:p>
        </w:tc>
        <w:tc>
          <w:tcPr>
            <w:tcW w:w="868" w:type="dxa"/>
            <w:tcBorders>
              <w:top w:val="single" w:sz="6" w:space="0" w:color="auto"/>
              <w:left w:val="single" w:sz="6" w:space="0" w:color="auto"/>
              <w:bottom w:val="single" w:sz="6" w:space="0" w:color="auto"/>
              <w:right w:val="single" w:sz="6" w:space="0" w:color="auto"/>
            </w:tcBorders>
            <w:vAlign w:val="center"/>
            <w:tcPrChange w:id="219" w:author="Peter Dobson" w:date="2016-10-12T08:50:00Z">
              <w:tcPr>
                <w:tcW w:w="868" w:type="dxa"/>
                <w:tcBorders>
                  <w:top w:val="single" w:sz="6" w:space="0" w:color="auto"/>
                  <w:left w:val="single" w:sz="6" w:space="0" w:color="auto"/>
                  <w:bottom w:val="single" w:sz="6" w:space="0" w:color="auto"/>
                  <w:right w:val="single" w:sz="6" w:space="0" w:color="auto"/>
                </w:tcBorders>
                <w:vAlign w:val="center"/>
              </w:tcPr>
            </w:tcPrChange>
          </w:tcPr>
          <w:p w14:paraId="4952C9AF" w14:textId="7456DEF7" w:rsidR="000B5DA3" w:rsidRPr="004B3481" w:rsidDel="009D00C5" w:rsidRDefault="000B5DA3" w:rsidP="000B5DA3">
            <w:pPr>
              <w:pStyle w:val="Tabletext"/>
              <w:jc w:val="center"/>
              <w:rPr>
                <w:del w:id="220" w:author="Peter Dobson" w:date="2016-10-12T08:38:00Z"/>
              </w:rPr>
            </w:pPr>
            <w:del w:id="221" w:author="Peter Dobson" w:date="2016-10-12T08:38:00Z">
              <w:r w:rsidRPr="004B3481" w:rsidDel="009D00C5">
                <w:delText>++</w:delText>
              </w:r>
            </w:del>
          </w:p>
        </w:tc>
        <w:tc>
          <w:tcPr>
            <w:tcW w:w="828" w:type="dxa"/>
            <w:tcBorders>
              <w:top w:val="single" w:sz="6" w:space="0" w:color="auto"/>
              <w:left w:val="single" w:sz="6" w:space="0" w:color="auto"/>
              <w:bottom w:val="single" w:sz="6" w:space="0" w:color="auto"/>
              <w:right w:val="single" w:sz="6" w:space="0" w:color="auto"/>
            </w:tcBorders>
            <w:vAlign w:val="center"/>
            <w:tcPrChange w:id="222"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08100A7B" w14:textId="43B4A2B4" w:rsidR="000B5DA3" w:rsidRPr="004B3481" w:rsidDel="009D00C5" w:rsidRDefault="000B5DA3" w:rsidP="000B5DA3">
            <w:pPr>
              <w:pStyle w:val="Tabletext"/>
              <w:jc w:val="center"/>
              <w:rPr>
                <w:del w:id="223" w:author="Peter Dobson" w:date="2016-10-12T08:38:00Z"/>
              </w:rPr>
            </w:pPr>
            <w:del w:id="224" w:author="Peter Dobson" w:date="2016-10-12T08:38:00Z">
              <w:r w:rsidRPr="004B3481" w:rsidDel="009D00C5">
                <w:delText>-</w:delText>
              </w:r>
            </w:del>
          </w:p>
        </w:tc>
        <w:tc>
          <w:tcPr>
            <w:tcW w:w="828" w:type="dxa"/>
            <w:tcBorders>
              <w:top w:val="single" w:sz="6" w:space="0" w:color="auto"/>
              <w:left w:val="single" w:sz="6" w:space="0" w:color="auto"/>
              <w:bottom w:val="single" w:sz="6" w:space="0" w:color="auto"/>
              <w:right w:val="single" w:sz="6" w:space="0" w:color="auto"/>
            </w:tcBorders>
            <w:vAlign w:val="center"/>
            <w:tcPrChange w:id="225"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6A6EC43B" w14:textId="03D2A418" w:rsidR="000B5DA3" w:rsidRPr="004B3481" w:rsidDel="009D00C5" w:rsidRDefault="000B5DA3" w:rsidP="000B5DA3">
            <w:pPr>
              <w:pStyle w:val="Tabletext"/>
              <w:jc w:val="center"/>
              <w:rPr>
                <w:del w:id="226" w:author="Peter Dobson" w:date="2016-10-12T08:38:00Z"/>
              </w:rPr>
            </w:pPr>
            <w:del w:id="227" w:author="Peter Dobson" w:date="2016-10-12T08:38:00Z">
              <w:r w:rsidRPr="004B3481" w:rsidDel="009D00C5">
                <w:delText>+</w:delText>
              </w:r>
            </w:del>
          </w:p>
        </w:tc>
        <w:tc>
          <w:tcPr>
            <w:tcW w:w="828" w:type="dxa"/>
            <w:tcBorders>
              <w:top w:val="single" w:sz="6" w:space="0" w:color="auto"/>
              <w:left w:val="single" w:sz="6" w:space="0" w:color="auto"/>
              <w:bottom w:val="single" w:sz="6" w:space="0" w:color="auto"/>
              <w:right w:val="single" w:sz="6" w:space="0" w:color="auto"/>
            </w:tcBorders>
            <w:vAlign w:val="center"/>
            <w:tcPrChange w:id="228"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366B0A70" w14:textId="42EDD1E2" w:rsidR="000B5DA3" w:rsidRPr="004B3481" w:rsidDel="009D00C5" w:rsidRDefault="000B5DA3" w:rsidP="000B5DA3">
            <w:pPr>
              <w:pStyle w:val="Tabletext"/>
              <w:jc w:val="center"/>
              <w:rPr>
                <w:del w:id="229" w:author="Peter Dobson" w:date="2016-10-12T08:38:00Z"/>
              </w:rPr>
            </w:pPr>
            <w:del w:id="230" w:author="Peter Dobson" w:date="2016-10-12T08:38:00Z">
              <w:r w:rsidRPr="004B3481" w:rsidDel="009D00C5">
                <w:delText>++</w:delText>
              </w:r>
            </w:del>
          </w:p>
        </w:tc>
        <w:tc>
          <w:tcPr>
            <w:tcW w:w="828" w:type="dxa"/>
            <w:tcBorders>
              <w:top w:val="single" w:sz="6" w:space="0" w:color="auto"/>
              <w:left w:val="single" w:sz="6" w:space="0" w:color="auto"/>
              <w:bottom w:val="single" w:sz="6" w:space="0" w:color="auto"/>
              <w:right w:val="single" w:sz="6" w:space="0" w:color="auto"/>
            </w:tcBorders>
            <w:vAlign w:val="center"/>
            <w:tcPrChange w:id="231"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437C3FF5" w14:textId="3899A88A" w:rsidR="000B5DA3" w:rsidRPr="004B3481" w:rsidDel="009D00C5" w:rsidRDefault="000B5DA3" w:rsidP="000B5DA3">
            <w:pPr>
              <w:pStyle w:val="Tabletext"/>
              <w:jc w:val="center"/>
              <w:rPr>
                <w:del w:id="232" w:author="Peter Dobson" w:date="2016-10-12T08:38:00Z"/>
              </w:rPr>
            </w:pPr>
            <w:del w:id="233" w:author="Peter Dobson" w:date="2016-10-12T08:38:00Z">
              <w:r w:rsidRPr="004B3481" w:rsidDel="009D00C5">
                <w:delText>++</w:delText>
              </w:r>
            </w:del>
          </w:p>
        </w:tc>
        <w:tc>
          <w:tcPr>
            <w:tcW w:w="1065" w:type="dxa"/>
            <w:tcBorders>
              <w:top w:val="single" w:sz="6" w:space="0" w:color="auto"/>
              <w:left w:val="single" w:sz="6" w:space="0" w:color="auto"/>
              <w:bottom w:val="single" w:sz="6" w:space="0" w:color="auto"/>
              <w:right w:val="single" w:sz="6" w:space="0" w:color="auto"/>
            </w:tcBorders>
            <w:vAlign w:val="center"/>
            <w:tcPrChange w:id="234" w:author="Peter Dobson" w:date="2016-10-12T08:50:00Z">
              <w:tcPr>
                <w:tcW w:w="1065" w:type="dxa"/>
                <w:tcBorders>
                  <w:top w:val="single" w:sz="6" w:space="0" w:color="auto"/>
                  <w:left w:val="single" w:sz="6" w:space="0" w:color="auto"/>
                  <w:bottom w:val="single" w:sz="6" w:space="0" w:color="auto"/>
                  <w:right w:val="single" w:sz="6" w:space="0" w:color="auto"/>
                </w:tcBorders>
                <w:vAlign w:val="center"/>
              </w:tcPr>
            </w:tcPrChange>
          </w:tcPr>
          <w:p w14:paraId="10AE689B" w14:textId="79E37D03" w:rsidR="000B5DA3" w:rsidRPr="004B3481" w:rsidDel="009D00C5" w:rsidRDefault="000B5DA3" w:rsidP="000B5DA3">
            <w:pPr>
              <w:pStyle w:val="Tabletext"/>
              <w:jc w:val="center"/>
              <w:rPr>
                <w:del w:id="235" w:author="Peter Dobson" w:date="2016-10-12T08:38:00Z"/>
              </w:rPr>
            </w:pPr>
            <w:del w:id="236" w:author="Peter Dobson" w:date="2016-10-12T08:38:00Z">
              <w:r w:rsidRPr="004B3481" w:rsidDel="009D00C5">
                <w:delText>++</w:delText>
              </w:r>
            </w:del>
          </w:p>
        </w:tc>
        <w:tc>
          <w:tcPr>
            <w:tcW w:w="1134" w:type="dxa"/>
            <w:tcBorders>
              <w:top w:val="single" w:sz="6" w:space="0" w:color="auto"/>
              <w:left w:val="single" w:sz="6" w:space="0" w:color="auto"/>
              <w:bottom w:val="single" w:sz="6" w:space="0" w:color="auto"/>
              <w:right w:val="single" w:sz="6" w:space="0" w:color="auto"/>
            </w:tcBorders>
            <w:vAlign w:val="center"/>
            <w:tcPrChange w:id="237" w:author="Peter Dobson" w:date="2016-10-12T08:50:00Z">
              <w:tcPr>
                <w:tcW w:w="1134" w:type="dxa"/>
                <w:tcBorders>
                  <w:top w:val="single" w:sz="6" w:space="0" w:color="auto"/>
                  <w:left w:val="single" w:sz="6" w:space="0" w:color="auto"/>
                  <w:bottom w:val="single" w:sz="6" w:space="0" w:color="auto"/>
                  <w:right w:val="single" w:sz="6" w:space="0" w:color="auto"/>
                </w:tcBorders>
                <w:vAlign w:val="center"/>
              </w:tcPr>
            </w:tcPrChange>
          </w:tcPr>
          <w:p w14:paraId="0DEFCA8B" w14:textId="273FD5DA" w:rsidR="000B5DA3" w:rsidRPr="004B3481" w:rsidDel="009D00C5" w:rsidRDefault="000B5DA3" w:rsidP="000B5DA3">
            <w:pPr>
              <w:pStyle w:val="Tabletext"/>
              <w:jc w:val="center"/>
              <w:rPr>
                <w:del w:id="238" w:author="Peter Dobson" w:date="2016-10-12T08:38:00Z"/>
              </w:rPr>
            </w:pPr>
            <w:del w:id="239" w:author="Peter Dobson" w:date="2016-10-12T08:38:00Z">
              <w:r w:rsidRPr="004B3481" w:rsidDel="009D00C5">
                <w:delText>-</w:delText>
              </w:r>
            </w:del>
          </w:p>
        </w:tc>
        <w:tc>
          <w:tcPr>
            <w:tcW w:w="708" w:type="dxa"/>
            <w:tcBorders>
              <w:top w:val="single" w:sz="6" w:space="0" w:color="auto"/>
              <w:left w:val="single" w:sz="6" w:space="0" w:color="auto"/>
              <w:bottom w:val="single" w:sz="6" w:space="0" w:color="auto"/>
              <w:right w:val="single" w:sz="6" w:space="0" w:color="auto"/>
            </w:tcBorders>
            <w:vAlign w:val="center"/>
            <w:tcPrChange w:id="240" w:author="Peter Dobson" w:date="2016-10-12T08:50:00Z">
              <w:tcPr>
                <w:tcW w:w="708" w:type="dxa"/>
                <w:tcBorders>
                  <w:top w:val="single" w:sz="6" w:space="0" w:color="auto"/>
                  <w:left w:val="single" w:sz="6" w:space="0" w:color="auto"/>
                  <w:bottom w:val="single" w:sz="6" w:space="0" w:color="auto"/>
                  <w:right w:val="single" w:sz="6" w:space="0" w:color="auto"/>
                </w:tcBorders>
                <w:vAlign w:val="center"/>
              </w:tcPr>
            </w:tcPrChange>
          </w:tcPr>
          <w:p w14:paraId="4339EDDE" w14:textId="56FBC61D" w:rsidR="000B5DA3" w:rsidRPr="004B3481" w:rsidDel="009D00C5" w:rsidRDefault="000B5DA3" w:rsidP="000B5DA3">
            <w:pPr>
              <w:pStyle w:val="Tabletext"/>
              <w:jc w:val="center"/>
              <w:rPr>
                <w:del w:id="241" w:author="Peter Dobson" w:date="2016-10-12T08:38:00Z"/>
              </w:rPr>
            </w:pPr>
            <w:del w:id="242" w:author="Peter Dobson" w:date="2016-10-12T08:38:00Z">
              <w:r w:rsidRPr="004B3481" w:rsidDel="009D00C5">
                <w:delText>+</w:delText>
              </w:r>
            </w:del>
          </w:p>
        </w:tc>
        <w:tc>
          <w:tcPr>
            <w:tcW w:w="1032" w:type="dxa"/>
            <w:tcBorders>
              <w:top w:val="single" w:sz="6" w:space="0" w:color="auto"/>
              <w:left w:val="single" w:sz="6" w:space="0" w:color="auto"/>
              <w:bottom w:val="single" w:sz="6" w:space="0" w:color="auto"/>
              <w:right w:val="single" w:sz="6" w:space="0" w:color="auto"/>
            </w:tcBorders>
            <w:vAlign w:val="center"/>
            <w:tcPrChange w:id="243" w:author="Peter Dobson" w:date="2016-10-12T08:50:00Z">
              <w:tcPr>
                <w:tcW w:w="1032" w:type="dxa"/>
                <w:tcBorders>
                  <w:top w:val="single" w:sz="6" w:space="0" w:color="auto"/>
                  <w:left w:val="single" w:sz="6" w:space="0" w:color="auto"/>
                  <w:bottom w:val="single" w:sz="6" w:space="0" w:color="auto"/>
                  <w:right w:val="single" w:sz="6" w:space="0" w:color="auto"/>
                </w:tcBorders>
                <w:vAlign w:val="center"/>
              </w:tcPr>
            </w:tcPrChange>
          </w:tcPr>
          <w:p w14:paraId="20674068" w14:textId="13EC300A" w:rsidR="000B5DA3" w:rsidRPr="004B3481" w:rsidDel="009D00C5" w:rsidRDefault="000B5DA3" w:rsidP="000B5DA3">
            <w:pPr>
              <w:pStyle w:val="Tabletext"/>
              <w:jc w:val="center"/>
              <w:rPr>
                <w:del w:id="244" w:author="Peter Dobson" w:date="2016-10-12T08:38:00Z"/>
              </w:rPr>
            </w:pPr>
            <w:del w:id="245" w:author="Peter Dobson" w:date="2016-10-12T08:38:00Z">
              <w:r w:rsidRPr="004B3481" w:rsidDel="009D00C5">
                <w:delText>+</w:delText>
              </w:r>
            </w:del>
          </w:p>
        </w:tc>
        <w:tc>
          <w:tcPr>
            <w:tcW w:w="1474" w:type="dxa"/>
            <w:tcBorders>
              <w:top w:val="single" w:sz="6" w:space="0" w:color="auto"/>
              <w:left w:val="single" w:sz="6" w:space="0" w:color="auto"/>
              <w:bottom w:val="single" w:sz="6" w:space="0" w:color="auto"/>
              <w:right w:val="single" w:sz="6" w:space="0" w:color="auto"/>
            </w:tcBorders>
            <w:vAlign w:val="center"/>
            <w:tcPrChange w:id="246" w:author="Peter Dobson" w:date="2016-10-12T08:50:00Z">
              <w:tcPr>
                <w:tcW w:w="1474" w:type="dxa"/>
                <w:tcBorders>
                  <w:top w:val="single" w:sz="6" w:space="0" w:color="auto"/>
                  <w:left w:val="single" w:sz="6" w:space="0" w:color="auto"/>
                  <w:bottom w:val="single" w:sz="6" w:space="0" w:color="auto"/>
                  <w:right w:val="single" w:sz="6" w:space="0" w:color="auto"/>
                </w:tcBorders>
                <w:vAlign w:val="center"/>
              </w:tcPr>
            </w:tcPrChange>
          </w:tcPr>
          <w:p w14:paraId="341E98B1" w14:textId="66FB9984" w:rsidR="000B5DA3" w:rsidRPr="004B3481" w:rsidDel="009D00C5" w:rsidRDefault="000B5DA3" w:rsidP="000B5DA3">
            <w:pPr>
              <w:pStyle w:val="Tabletext"/>
              <w:jc w:val="center"/>
              <w:rPr>
                <w:del w:id="247" w:author="Peter Dobson" w:date="2016-10-12T08:38:00Z"/>
              </w:rPr>
            </w:pPr>
            <w:del w:id="248" w:author="Peter Dobson" w:date="2016-10-12T08:38:00Z">
              <w:r w:rsidRPr="004B3481" w:rsidDel="009D00C5">
                <w:delText>10 to 50</w:delText>
              </w:r>
            </w:del>
          </w:p>
        </w:tc>
      </w:tr>
      <w:tr w:rsidR="000B5DA3" w:rsidRPr="004B3481" w14:paraId="07769A36" w14:textId="77777777" w:rsidTr="00447E78">
        <w:trPr>
          <w:trHeight w:val="202"/>
          <w:jc w:val="center"/>
          <w:trPrChange w:id="249" w:author="Peter Dobson" w:date="2016-10-12T08:50:00Z">
            <w:trPr>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250" w:author="Peter Dobson" w:date="2016-10-12T08:50:00Z">
              <w:tcPr>
                <w:tcW w:w="1844" w:type="dxa"/>
                <w:tcBorders>
                  <w:top w:val="single" w:sz="6" w:space="0" w:color="auto"/>
                  <w:left w:val="single" w:sz="6" w:space="0" w:color="auto"/>
                  <w:bottom w:val="single" w:sz="6" w:space="0" w:color="auto"/>
                  <w:right w:val="single" w:sz="6" w:space="0" w:color="auto"/>
                </w:tcBorders>
              </w:tcPr>
            </w:tcPrChange>
          </w:tcPr>
          <w:p w14:paraId="3C0B412C" w14:textId="77777777" w:rsidR="000B5DA3" w:rsidRPr="004B3481" w:rsidRDefault="000B5DA3" w:rsidP="000B5DA3">
            <w:pPr>
              <w:pStyle w:val="Tableheading"/>
              <w:rPr>
                <w:lang w:val="en-GB"/>
                <w:rPrChange w:id="251" w:author="Peter Dobson" w:date="2016-10-12T10:07:00Z">
                  <w:rPr/>
                </w:rPrChange>
              </w:rPr>
            </w:pPr>
            <w:r w:rsidRPr="004B3481">
              <w:rPr>
                <w:lang w:val="en-GB"/>
                <w:rPrChange w:id="252" w:author="Peter Dobson" w:date="2016-10-12T10:07:00Z">
                  <w:rPr/>
                </w:rPrChange>
              </w:rPr>
              <w:t>Fuel Cell</w:t>
            </w:r>
          </w:p>
        </w:tc>
        <w:tc>
          <w:tcPr>
            <w:tcW w:w="868" w:type="dxa"/>
            <w:tcBorders>
              <w:top w:val="single" w:sz="6" w:space="0" w:color="auto"/>
              <w:left w:val="single" w:sz="6" w:space="0" w:color="auto"/>
              <w:bottom w:val="single" w:sz="6" w:space="0" w:color="auto"/>
              <w:right w:val="single" w:sz="6" w:space="0" w:color="auto"/>
            </w:tcBorders>
            <w:vAlign w:val="center"/>
            <w:tcPrChange w:id="253" w:author="Peter Dobson" w:date="2016-10-12T08:50:00Z">
              <w:tcPr>
                <w:tcW w:w="868" w:type="dxa"/>
                <w:tcBorders>
                  <w:top w:val="single" w:sz="6" w:space="0" w:color="auto"/>
                  <w:left w:val="single" w:sz="6" w:space="0" w:color="auto"/>
                  <w:bottom w:val="single" w:sz="6" w:space="0" w:color="auto"/>
                  <w:right w:val="single" w:sz="6" w:space="0" w:color="auto"/>
                </w:tcBorders>
                <w:vAlign w:val="center"/>
              </w:tcPr>
            </w:tcPrChange>
          </w:tcPr>
          <w:p w14:paraId="16D003A9" w14:textId="77777777" w:rsidR="000B5DA3" w:rsidRPr="004B3481" w:rsidRDefault="000B5DA3" w:rsidP="000B5DA3">
            <w:pPr>
              <w:pStyle w:val="Tabletext"/>
              <w:jc w:val="center"/>
            </w:pPr>
            <w:r w:rsidRPr="004B3481">
              <w:t>+</w:t>
            </w:r>
            <w:del w:id="254" w:author="Peter Dobson" w:date="2016-10-12T08:59:00Z">
              <w:r w:rsidRPr="004B3481" w:rsidDel="00AD2435">
                <w:delText>+</w:delText>
              </w:r>
            </w:del>
          </w:p>
        </w:tc>
        <w:tc>
          <w:tcPr>
            <w:tcW w:w="828" w:type="dxa"/>
            <w:tcBorders>
              <w:top w:val="single" w:sz="6" w:space="0" w:color="auto"/>
              <w:left w:val="single" w:sz="6" w:space="0" w:color="auto"/>
              <w:bottom w:val="single" w:sz="6" w:space="0" w:color="auto"/>
              <w:right w:val="single" w:sz="6" w:space="0" w:color="auto"/>
            </w:tcBorders>
            <w:vAlign w:val="center"/>
            <w:tcPrChange w:id="255"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45293998" w14:textId="6E3512E9" w:rsidR="000B5DA3" w:rsidRPr="004B3481" w:rsidRDefault="009D00C5" w:rsidP="000B5DA3">
            <w:pPr>
              <w:pStyle w:val="Tabletext"/>
              <w:jc w:val="center"/>
            </w:pPr>
            <w:ins w:id="256" w:author="Peter Dobson" w:date="2016-10-12T08:39:00Z">
              <w:r w:rsidRPr="004B3481">
                <w:t>o</w:t>
              </w:r>
            </w:ins>
            <w:del w:id="257" w:author="Peter Dobson" w:date="2016-10-12T08:39:00Z">
              <w:r w:rsidR="000B5DA3" w:rsidRPr="004B3481" w:rsidDel="009D00C5">
                <w:delText>-</w:delText>
              </w:r>
            </w:del>
          </w:p>
        </w:tc>
        <w:tc>
          <w:tcPr>
            <w:tcW w:w="828" w:type="dxa"/>
            <w:tcBorders>
              <w:top w:val="single" w:sz="6" w:space="0" w:color="auto"/>
              <w:left w:val="single" w:sz="6" w:space="0" w:color="auto"/>
              <w:bottom w:val="single" w:sz="6" w:space="0" w:color="auto"/>
              <w:right w:val="single" w:sz="6" w:space="0" w:color="auto"/>
            </w:tcBorders>
            <w:vAlign w:val="center"/>
            <w:tcPrChange w:id="258"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599355D5"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259"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0450AF83"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260"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2669F3FB" w14:textId="77777777" w:rsidR="000B5DA3" w:rsidRPr="004B3481" w:rsidRDefault="000B5DA3" w:rsidP="000B5DA3">
            <w:pPr>
              <w:pStyle w:val="Tabletext"/>
              <w:jc w:val="center"/>
            </w:pPr>
            <w:r w:rsidRPr="004B3481">
              <w:t>++</w:t>
            </w:r>
          </w:p>
        </w:tc>
        <w:tc>
          <w:tcPr>
            <w:tcW w:w="1065" w:type="dxa"/>
            <w:tcBorders>
              <w:top w:val="single" w:sz="6" w:space="0" w:color="auto"/>
              <w:left w:val="single" w:sz="6" w:space="0" w:color="auto"/>
              <w:bottom w:val="single" w:sz="6" w:space="0" w:color="auto"/>
              <w:right w:val="single" w:sz="6" w:space="0" w:color="auto"/>
            </w:tcBorders>
            <w:vAlign w:val="center"/>
            <w:tcPrChange w:id="261" w:author="Peter Dobson" w:date="2016-10-12T08:50:00Z">
              <w:tcPr>
                <w:tcW w:w="1065" w:type="dxa"/>
                <w:tcBorders>
                  <w:top w:val="single" w:sz="6" w:space="0" w:color="auto"/>
                  <w:left w:val="single" w:sz="6" w:space="0" w:color="auto"/>
                  <w:bottom w:val="single" w:sz="6" w:space="0" w:color="auto"/>
                  <w:right w:val="single" w:sz="6" w:space="0" w:color="auto"/>
                </w:tcBorders>
                <w:vAlign w:val="center"/>
              </w:tcPr>
            </w:tcPrChange>
          </w:tcPr>
          <w:p w14:paraId="49C1B149" w14:textId="65BB5B8C" w:rsidR="000B5DA3" w:rsidRPr="004B3481" w:rsidRDefault="009D00C5" w:rsidP="000B5DA3">
            <w:pPr>
              <w:pStyle w:val="Tabletext"/>
              <w:jc w:val="center"/>
            </w:pPr>
            <w:ins w:id="262" w:author="Peter Dobson" w:date="2016-10-12T08:40:00Z">
              <w:r w:rsidRPr="004B3481">
                <w:t>o</w:t>
              </w:r>
            </w:ins>
            <w:del w:id="263" w:author="Peter Dobson" w:date="2016-10-12T08:40:00Z">
              <w:r w:rsidR="000B5DA3" w:rsidRPr="004B3481" w:rsidDel="009D00C5">
                <w:delText>-</w:delText>
              </w:r>
            </w:del>
          </w:p>
        </w:tc>
        <w:tc>
          <w:tcPr>
            <w:tcW w:w="1134" w:type="dxa"/>
            <w:tcBorders>
              <w:top w:val="single" w:sz="6" w:space="0" w:color="auto"/>
              <w:left w:val="single" w:sz="6" w:space="0" w:color="auto"/>
              <w:bottom w:val="single" w:sz="6" w:space="0" w:color="auto"/>
              <w:right w:val="single" w:sz="6" w:space="0" w:color="auto"/>
            </w:tcBorders>
            <w:vAlign w:val="center"/>
            <w:tcPrChange w:id="264" w:author="Peter Dobson" w:date="2016-10-12T08:50:00Z">
              <w:tcPr>
                <w:tcW w:w="1134" w:type="dxa"/>
                <w:tcBorders>
                  <w:top w:val="single" w:sz="6" w:space="0" w:color="auto"/>
                  <w:left w:val="single" w:sz="6" w:space="0" w:color="auto"/>
                  <w:bottom w:val="single" w:sz="6" w:space="0" w:color="auto"/>
                  <w:right w:val="single" w:sz="6" w:space="0" w:color="auto"/>
                </w:tcBorders>
                <w:vAlign w:val="center"/>
              </w:tcPr>
            </w:tcPrChange>
          </w:tcPr>
          <w:p w14:paraId="26BB13D7" w14:textId="77777777" w:rsidR="000B5DA3" w:rsidRPr="004B3481" w:rsidRDefault="000B5DA3" w:rsidP="000B5DA3">
            <w:pPr>
              <w:pStyle w:val="Tabletext"/>
              <w:jc w:val="center"/>
            </w:pPr>
            <w:r w:rsidRPr="004B3481">
              <w:t>o</w:t>
            </w:r>
          </w:p>
        </w:tc>
        <w:tc>
          <w:tcPr>
            <w:tcW w:w="708" w:type="dxa"/>
            <w:tcBorders>
              <w:top w:val="single" w:sz="6" w:space="0" w:color="auto"/>
              <w:left w:val="single" w:sz="6" w:space="0" w:color="auto"/>
              <w:bottom w:val="single" w:sz="6" w:space="0" w:color="auto"/>
              <w:right w:val="single" w:sz="6" w:space="0" w:color="auto"/>
            </w:tcBorders>
            <w:vAlign w:val="center"/>
            <w:tcPrChange w:id="265" w:author="Peter Dobson" w:date="2016-10-12T08:50:00Z">
              <w:tcPr>
                <w:tcW w:w="708" w:type="dxa"/>
                <w:tcBorders>
                  <w:top w:val="single" w:sz="6" w:space="0" w:color="auto"/>
                  <w:left w:val="single" w:sz="6" w:space="0" w:color="auto"/>
                  <w:bottom w:val="single" w:sz="6" w:space="0" w:color="auto"/>
                  <w:right w:val="single" w:sz="6" w:space="0" w:color="auto"/>
                </w:tcBorders>
                <w:vAlign w:val="center"/>
              </w:tcPr>
            </w:tcPrChange>
          </w:tcPr>
          <w:p w14:paraId="71F4DC2B" w14:textId="77777777" w:rsidR="000B5DA3" w:rsidRPr="004B3481" w:rsidRDefault="000B5DA3" w:rsidP="000B5DA3">
            <w:pPr>
              <w:pStyle w:val="Tabletext"/>
              <w:jc w:val="center"/>
            </w:pPr>
            <w:r w:rsidRPr="004B3481">
              <w:t>-</w:t>
            </w:r>
          </w:p>
        </w:tc>
        <w:tc>
          <w:tcPr>
            <w:tcW w:w="1032" w:type="dxa"/>
            <w:tcBorders>
              <w:top w:val="single" w:sz="6" w:space="0" w:color="auto"/>
              <w:left w:val="single" w:sz="6" w:space="0" w:color="auto"/>
              <w:bottom w:val="single" w:sz="6" w:space="0" w:color="auto"/>
              <w:right w:val="single" w:sz="6" w:space="0" w:color="auto"/>
            </w:tcBorders>
            <w:vAlign w:val="center"/>
            <w:tcPrChange w:id="266" w:author="Peter Dobson" w:date="2016-10-12T08:50:00Z">
              <w:tcPr>
                <w:tcW w:w="1032" w:type="dxa"/>
                <w:tcBorders>
                  <w:top w:val="single" w:sz="6" w:space="0" w:color="auto"/>
                  <w:left w:val="single" w:sz="6" w:space="0" w:color="auto"/>
                  <w:bottom w:val="single" w:sz="6" w:space="0" w:color="auto"/>
                  <w:right w:val="single" w:sz="6" w:space="0" w:color="auto"/>
                </w:tcBorders>
                <w:vAlign w:val="center"/>
              </w:tcPr>
            </w:tcPrChange>
          </w:tcPr>
          <w:p w14:paraId="59AF5F3F" w14:textId="5FB3F408" w:rsidR="000B5DA3" w:rsidRPr="004B3481" w:rsidRDefault="009D00C5" w:rsidP="000B5DA3">
            <w:pPr>
              <w:pStyle w:val="Tabletext"/>
              <w:jc w:val="center"/>
            </w:pPr>
            <w:ins w:id="267" w:author="Peter Dobson" w:date="2016-10-12T08:41:00Z">
              <w:r w:rsidRPr="004B3481">
                <w:t>+</w:t>
              </w:r>
            </w:ins>
            <w:del w:id="268" w:author="Peter Dobson" w:date="2016-10-12T08:41:00Z">
              <w:r w:rsidR="000B5DA3" w:rsidRPr="004B3481" w:rsidDel="009D00C5">
                <w:delText>-</w:delText>
              </w:r>
            </w:del>
          </w:p>
        </w:tc>
        <w:tc>
          <w:tcPr>
            <w:tcW w:w="1474" w:type="dxa"/>
            <w:tcBorders>
              <w:top w:val="single" w:sz="6" w:space="0" w:color="auto"/>
              <w:left w:val="single" w:sz="6" w:space="0" w:color="auto"/>
              <w:bottom w:val="single" w:sz="6" w:space="0" w:color="auto"/>
              <w:right w:val="single" w:sz="6" w:space="0" w:color="auto"/>
            </w:tcBorders>
            <w:vAlign w:val="center"/>
            <w:tcPrChange w:id="269" w:author="Peter Dobson" w:date="2016-10-12T08:50:00Z">
              <w:tcPr>
                <w:tcW w:w="1474" w:type="dxa"/>
                <w:tcBorders>
                  <w:top w:val="single" w:sz="6" w:space="0" w:color="auto"/>
                  <w:left w:val="single" w:sz="6" w:space="0" w:color="auto"/>
                  <w:bottom w:val="single" w:sz="6" w:space="0" w:color="auto"/>
                  <w:right w:val="single" w:sz="6" w:space="0" w:color="auto"/>
                </w:tcBorders>
                <w:vAlign w:val="center"/>
              </w:tcPr>
            </w:tcPrChange>
          </w:tcPr>
          <w:p w14:paraId="37E5D705" w14:textId="6EFAEA02" w:rsidR="000B5DA3" w:rsidRPr="004B3481" w:rsidRDefault="00AD2435" w:rsidP="000B5DA3">
            <w:pPr>
              <w:pStyle w:val="Tabletext"/>
              <w:jc w:val="center"/>
            </w:pPr>
            <w:ins w:id="270" w:author="Peter Dobson" w:date="2016-10-12T08:59:00Z">
              <w:r w:rsidRPr="004B3481">
                <w:t>5</w:t>
              </w:r>
            </w:ins>
            <w:del w:id="271" w:author="Peter Dobson" w:date="2016-10-12T08:59:00Z">
              <w:r w:rsidR="000B5DA3" w:rsidRPr="004B3481" w:rsidDel="00AD2435">
                <w:delText>1</w:delText>
              </w:r>
            </w:del>
            <w:del w:id="272" w:author="Peter Dobson" w:date="2016-10-12T08:41:00Z">
              <w:r w:rsidR="000B5DA3" w:rsidRPr="004B3481" w:rsidDel="009D00C5">
                <w:delText>5</w:delText>
              </w:r>
            </w:del>
          </w:p>
        </w:tc>
      </w:tr>
      <w:tr w:rsidR="00447E78" w:rsidRPr="004B3481" w14:paraId="11528DE1" w14:textId="77777777" w:rsidTr="00AD2435">
        <w:trPr>
          <w:trHeight w:val="202"/>
          <w:jc w:val="center"/>
          <w:ins w:id="273" w:author="Peter Dobson" w:date="2016-10-12T08:50:00Z"/>
          <w:trPrChange w:id="274" w:author="Peter Dobson" w:date="2016-10-12T09:01:00Z">
            <w:trPr>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275" w:author="Peter Dobson" w:date="2016-10-12T09:01:00Z">
              <w:tcPr>
                <w:tcW w:w="1844" w:type="dxa"/>
                <w:tcBorders>
                  <w:top w:val="single" w:sz="6" w:space="0" w:color="auto"/>
                  <w:left w:val="single" w:sz="6" w:space="0" w:color="auto"/>
                  <w:right w:val="single" w:sz="6" w:space="0" w:color="auto"/>
                </w:tcBorders>
              </w:tcPr>
            </w:tcPrChange>
          </w:tcPr>
          <w:p w14:paraId="117BD052" w14:textId="7622F801" w:rsidR="00447E78" w:rsidRPr="004B3481" w:rsidRDefault="00447E78" w:rsidP="000B5DA3">
            <w:pPr>
              <w:pStyle w:val="Tableheading"/>
              <w:rPr>
                <w:ins w:id="276" w:author="Peter Dobson" w:date="2016-10-12T08:50:00Z"/>
                <w:lang w:val="en-GB"/>
                <w:rPrChange w:id="277" w:author="Peter Dobson" w:date="2016-10-12T10:07:00Z">
                  <w:rPr>
                    <w:ins w:id="278" w:author="Peter Dobson" w:date="2016-10-12T08:50:00Z"/>
                  </w:rPr>
                </w:rPrChange>
              </w:rPr>
            </w:pPr>
            <w:ins w:id="279" w:author="Peter Dobson" w:date="2016-10-12T08:50:00Z">
              <w:r w:rsidRPr="004B3481">
                <w:rPr>
                  <w:lang w:val="en-GB"/>
                  <w:rPrChange w:id="280" w:author="Peter Dobson" w:date="2016-10-12T10:07:00Z">
                    <w:rPr/>
                  </w:rPrChange>
                </w:rPr>
                <w:t>Wave Actuated Generator</w:t>
              </w:r>
            </w:ins>
          </w:p>
        </w:tc>
        <w:tc>
          <w:tcPr>
            <w:tcW w:w="868" w:type="dxa"/>
            <w:tcBorders>
              <w:top w:val="single" w:sz="6" w:space="0" w:color="auto"/>
              <w:left w:val="single" w:sz="6" w:space="0" w:color="auto"/>
              <w:bottom w:val="single" w:sz="6" w:space="0" w:color="auto"/>
              <w:right w:val="single" w:sz="6" w:space="0" w:color="auto"/>
            </w:tcBorders>
            <w:vAlign w:val="center"/>
            <w:tcPrChange w:id="281" w:author="Peter Dobson" w:date="2016-10-12T09:01:00Z">
              <w:tcPr>
                <w:tcW w:w="868" w:type="dxa"/>
                <w:tcBorders>
                  <w:top w:val="single" w:sz="6" w:space="0" w:color="auto"/>
                  <w:left w:val="single" w:sz="6" w:space="0" w:color="auto"/>
                  <w:right w:val="single" w:sz="6" w:space="0" w:color="auto"/>
                </w:tcBorders>
                <w:vAlign w:val="center"/>
              </w:tcPr>
            </w:tcPrChange>
          </w:tcPr>
          <w:p w14:paraId="55F382D9" w14:textId="369124A4" w:rsidR="00447E78" w:rsidRPr="004B3481" w:rsidRDefault="00447E78" w:rsidP="000B5DA3">
            <w:pPr>
              <w:pStyle w:val="Tabletext"/>
              <w:jc w:val="center"/>
              <w:rPr>
                <w:ins w:id="282" w:author="Peter Dobson" w:date="2016-10-12T08:50:00Z"/>
              </w:rPr>
            </w:pPr>
            <w:ins w:id="283" w:author="Peter Dobson" w:date="2016-10-12T08:51:00Z">
              <w:r w:rsidRPr="004B3481">
                <w:t>-</w:t>
              </w:r>
            </w:ins>
          </w:p>
        </w:tc>
        <w:tc>
          <w:tcPr>
            <w:tcW w:w="828" w:type="dxa"/>
            <w:tcBorders>
              <w:top w:val="single" w:sz="6" w:space="0" w:color="auto"/>
              <w:left w:val="single" w:sz="6" w:space="0" w:color="auto"/>
              <w:bottom w:val="single" w:sz="6" w:space="0" w:color="auto"/>
              <w:right w:val="single" w:sz="6" w:space="0" w:color="auto"/>
            </w:tcBorders>
            <w:vAlign w:val="center"/>
            <w:tcPrChange w:id="284" w:author="Peter Dobson" w:date="2016-10-12T09:01:00Z">
              <w:tcPr>
                <w:tcW w:w="828" w:type="dxa"/>
                <w:tcBorders>
                  <w:top w:val="single" w:sz="6" w:space="0" w:color="auto"/>
                  <w:left w:val="single" w:sz="6" w:space="0" w:color="auto"/>
                  <w:right w:val="single" w:sz="6" w:space="0" w:color="auto"/>
                </w:tcBorders>
                <w:vAlign w:val="center"/>
              </w:tcPr>
            </w:tcPrChange>
          </w:tcPr>
          <w:p w14:paraId="79EFAD59" w14:textId="79377F2B" w:rsidR="00447E78" w:rsidRPr="004B3481" w:rsidRDefault="00447E78" w:rsidP="000B5DA3">
            <w:pPr>
              <w:pStyle w:val="Tabletext"/>
              <w:jc w:val="center"/>
              <w:rPr>
                <w:ins w:id="285" w:author="Peter Dobson" w:date="2016-10-12T08:50:00Z"/>
              </w:rPr>
            </w:pPr>
            <w:ins w:id="286" w:author="Peter Dobson" w:date="2016-10-12T08:51:00Z">
              <w:r w:rsidRPr="004B3481">
                <w:t>-</w:t>
              </w:r>
            </w:ins>
          </w:p>
        </w:tc>
        <w:tc>
          <w:tcPr>
            <w:tcW w:w="828" w:type="dxa"/>
            <w:tcBorders>
              <w:top w:val="single" w:sz="6" w:space="0" w:color="auto"/>
              <w:left w:val="single" w:sz="6" w:space="0" w:color="auto"/>
              <w:bottom w:val="single" w:sz="6" w:space="0" w:color="auto"/>
              <w:right w:val="single" w:sz="6" w:space="0" w:color="auto"/>
            </w:tcBorders>
            <w:vAlign w:val="center"/>
            <w:tcPrChange w:id="287" w:author="Peter Dobson" w:date="2016-10-12T09:01:00Z">
              <w:tcPr>
                <w:tcW w:w="828" w:type="dxa"/>
                <w:tcBorders>
                  <w:top w:val="single" w:sz="6" w:space="0" w:color="auto"/>
                  <w:left w:val="single" w:sz="6" w:space="0" w:color="auto"/>
                  <w:right w:val="single" w:sz="6" w:space="0" w:color="auto"/>
                </w:tcBorders>
                <w:vAlign w:val="center"/>
              </w:tcPr>
            </w:tcPrChange>
          </w:tcPr>
          <w:p w14:paraId="7ADA2C76" w14:textId="61167B6C" w:rsidR="00447E78" w:rsidRPr="004B3481" w:rsidRDefault="00447E78" w:rsidP="000B5DA3">
            <w:pPr>
              <w:pStyle w:val="Tabletext"/>
              <w:jc w:val="center"/>
              <w:rPr>
                <w:ins w:id="288" w:author="Peter Dobson" w:date="2016-10-12T08:50:00Z"/>
              </w:rPr>
            </w:pPr>
            <w:ins w:id="289" w:author="Peter Dobson" w:date="2016-10-12T08:52:00Z">
              <w:r w:rsidRPr="004B3481">
                <w:t>-</w:t>
              </w:r>
            </w:ins>
          </w:p>
        </w:tc>
        <w:tc>
          <w:tcPr>
            <w:tcW w:w="828" w:type="dxa"/>
            <w:tcBorders>
              <w:top w:val="single" w:sz="6" w:space="0" w:color="auto"/>
              <w:left w:val="single" w:sz="6" w:space="0" w:color="auto"/>
              <w:bottom w:val="single" w:sz="6" w:space="0" w:color="auto"/>
              <w:right w:val="single" w:sz="6" w:space="0" w:color="auto"/>
            </w:tcBorders>
            <w:vAlign w:val="center"/>
            <w:tcPrChange w:id="290" w:author="Peter Dobson" w:date="2016-10-12T09:01:00Z">
              <w:tcPr>
                <w:tcW w:w="828" w:type="dxa"/>
                <w:tcBorders>
                  <w:top w:val="single" w:sz="6" w:space="0" w:color="auto"/>
                  <w:left w:val="single" w:sz="6" w:space="0" w:color="auto"/>
                  <w:right w:val="single" w:sz="6" w:space="0" w:color="auto"/>
                </w:tcBorders>
                <w:vAlign w:val="center"/>
              </w:tcPr>
            </w:tcPrChange>
          </w:tcPr>
          <w:p w14:paraId="1EE891E5" w14:textId="3689C02B" w:rsidR="00447E78" w:rsidRPr="004B3481" w:rsidRDefault="00447E78" w:rsidP="000B5DA3">
            <w:pPr>
              <w:pStyle w:val="Tabletext"/>
              <w:jc w:val="center"/>
              <w:rPr>
                <w:ins w:id="291" w:author="Peter Dobson" w:date="2016-10-12T08:50:00Z"/>
              </w:rPr>
            </w:pPr>
            <w:ins w:id="292" w:author="Peter Dobson" w:date="2016-10-12T08:52:00Z">
              <w:r w:rsidRPr="004B3481">
                <w:t>+</w:t>
              </w:r>
            </w:ins>
          </w:p>
        </w:tc>
        <w:tc>
          <w:tcPr>
            <w:tcW w:w="828" w:type="dxa"/>
            <w:tcBorders>
              <w:top w:val="single" w:sz="6" w:space="0" w:color="auto"/>
              <w:left w:val="single" w:sz="6" w:space="0" w:color="auto"/>
              <w:bottom w:val="single" w:sz="6" w:space="0" w:color="auto"/>
              <w:right w:val="single" w:sz="6" w:space="0" w:color="auto"/>
            </w:tcBorders>
            <w:vAlign w:val="center"/>
            <w:tcPrChange w:id="293" w:author="Peter Dobson" w:date="2016-10-12T09:01:00Z">
              <w:tcPr>
                <w:tcW w:w="828" w:type="dxa"/>
                <w:tcBorders>
                  <w:top w:val="single" w:sz="6" w:space="0" w:color="auto"/>
                  <w:left w:val="single" w:sz="6" w:space="0" w:color="auto"/>
                  <w:right w:val="single" w:sz="6" w:space="0" w:color="auto"/>
                </w:tcBorders>
                <w:vAlign w:val="center"/>
              </w:tcPr>
            </w:tcPrChange>
          </w:tcPr>
          <w:p w14:paraId="5B31CEBD" w14:textId="5D9DF49B" w:rsidR="00447E78" w:rsidRPr="004B3481" w:rsidRDefault="00447E78" w:rsidP="000B5DA3">
            <w:pPr>
              <w:pStyle w:val="Tabletext"/>
              <w:jc w:val="center"/>
              <w:rPr>
                <w:ins w:id="294" w:author="Peter Dobson" w:date="2016-10-12T08:50:00Z"/>
              </w:rPr>
            </w:pPr>
            <w:ins w:id="295" w:author="Peter Dobson" w:date="2016-10-12T08:52:00Z">
              <w:r w:rsidRPr="004B3481">
                <w:t>++</w:t>
              </w:r>
            </w:ins>
          </w:p>
        </w:tc>
        <w:tc>
          <w:tcPr>
            <w:tcW w:w="1065" w:type="dxa"/>
            <w:tcBorders>
              <w:top w:val="single" w:sz="6" w:space="0" w:color="auto"/>
              <w:left w:val="single" w:sz="6" w:space="0" w:color="auto"/>
              <w:bottom w:val="single" w:sz="6" w:space="0" w:color="auto"/>
              <w:right w:val="single" w:sz="6" w:space="0" w:color="auto"/>
            </w:tcBorders>
            <w:vAlign w:val="center"/>
            <w:tcPrChange w:id="296" w:author="Peter Dobson" w:date="2016-10-12T09:01:00Z">
              <w:tcPr>
                <w:tcW w:w="1065" w:type="dxa"/>
                <w:tcBorders>
                  <w:top w:val="single" w:sz="6" w:space="0" w:color="auto"/>
                  <w:left w:val="single" w:sz="6" w:space="0" w:color="auto"/>
                  <w:right w:val="single" w:sz="6" w:space="0" w:color="auto"/>
                </w:tcBorders>
                <w:vAlign w:val="center"/>
              </w:tcPr>
            </w:tcPrChange>
          </w:tcPr>
          <w:p w14:paraId="20D50C9E" w14:textId="0FBDC6FD" w:rsidR="00447E78" w:rsidRPr="004B3481" w:rsidRDefault="00447E78" w:rsidP="000B5DA3">
            <w:pPr>
              <w:pStyle w:val="Tabletext"/>
              <w:jc w:val="center"/>
              <w:rPr>
                <w:ins w:id="297" w:author="Peter Dobson" w:date="2016-10-12T08:50:00Z"/>
              </w:rPr>
            </w:pPr>
            <w:ins w:id="298" w:author="Peter Dobson" w:date="2016-10-12T08:53:00Z">
              <w:r w:rsidRPr="004B3481">
                <w:t>o</w:t>
              </w:r>
            </w:ins>
          </w:p>
        </w:tc>
        <w:tc>
          <w:tcPr>
            <w:tcW w:w="1134" w:type="dxa"/>
            <w:tcBorders>
              <w:top w:val="single" w:sz="6" w:space="0" w:color="auto"/>
              <w:left w:val="single" w:sz="6" w:space="0" w:color="auto"/>
              <w:bottom w:val="single" w:sz="6" w:space="0" w:color="auto"/>
              <w:right w:val="single" w:sz="6" w:space="0" w:color="auto"/>
            </w:tcBorders>
            <w:vAlign w:val="center"/>
            <w:tcPrChange w:id="299" w:author="Peter Dobson" w:date="2016-10-12T09:01:00Z">
              <w:tcPr>
                <w:tcW w:w="1134" w:type="dxa"/>
                <w:tcBorders>
                  <w:top w:val="single" w:sz="6" w:space="0" w:color="auto"/>
                  <w:left w:val="single" w:sz="6" w:space="0" w:color="auto"/>
                  <w:right w:val="single" w:sz="6" w:space="0" w:color="auto"/>
                </w:tcBorders>
                <w:vAlign w:val="center"/>
              </w:tcPr>
            </w:tcPrChange>
          </w:tcPr>
          <w:p w14:paraId="2851C8B7" w14:textId="7E8781DE" w:rsidR="00447E78" w:rsidRPr="004B3481" w:rsidRDefault="00447E78" w:rsidP="000B5DA3">
            <w:pPr>
              <w:pStyle w:val="Tabletext"/>
              <w:jc w:val="center"/>
              <w:rPr>
                <w:ins w:id="300" w:author="Peter Dobson" w:date="2016-10-12T08:50:00Z"/>
              </w:rPr>
            </w:pPr>
            <w:ins w:id="301" w:author="Peter Dobson" w:date="2016-10-12T08:53:00Z">
              <w:r w:rsidRPr="004B3481">
                <w:t>-</w:t>
              </w:r>
            </w:ins>
          </w:p>
        </w:tc>
        <w:tc>
          <w:tcPr>
            <w:tcW w:w="708" w:type="dxa"/>
            <w:tcBorders>
              <w:top w:val="single" w:sz="6" w:space="0" w:color="auto"/>
              <w:left w:val="single" w:sz="6" w:space="0" w:color="auto"/>
              <w:bottom w:val="single" w:sz="6" w:space="0" w:color="auto"/>
              <w:right w:val="single" w:sz="6" w:space="0" w:color="auto"/>
            </w:tcBorders>
            <w:vAlign w:val="center"/>
            <w:tcPrChange w:id="302" w:author="Peter Dobson" w:date="2016-10-12T09:01:00Z">
              <w:tcPr>
                <w:tcW w:w="708" w:type="dxa"/>
                <w:tcBorders>
                  <w:top w:val="single" w:sz="6" w:space="0" w:color="auto"/>
                  <w:left w:val="single" w:sz="6" w:space="0" w:color="auto"/>
                  <w:right w:val="single" w:sz="6" w:space="0" w:color="auto"/>
                </w:tcBorders>
                <w:vAlign w:val="center"/>
              </w:tcPr>
            </w:tcPrChange>
          </w:tcPr>
          <w:p w14:paraId="648DDA9D" w14:textId="006D81B4" w:rsidR="00447E78" w:rsidRPr="004B3481" w:rsidRDefault="00447E78" w:rsidP="000B5DA3">
            <w:pPr>
              <w:pStyle w:val="Tabletext"/>
              <w:jc w:val="center"/>
              <w:rPr>
                <w:ins w:id="303" w:author="Peter Dobson" w:date="2016-10-12T08:50:00Z"/>
              </w:rPr>
            </w:pPr>
            <w:ins w:id="304" w:author="Peter Dobson" w:date="2016-10-12T08:53:00Z">
              <w:r w:rsidRPr="004B3481">
                <w:t>+</w:t>
              </w:r>
            </w:ins>
          </w:p>
        </w:tc>
        <w:tc>
          <w:tcPr>
            <w:tcW w:w="1032" w:type="dxa"/>
            <w:tcBorders>
              <w:top w:val="single" w:sz="6" w:space="0" w:color="auto"/>
              <w:left w:val="single" w:sz="6" w:space="0" w:color="auto"/>
              <w:bottom w:val="single" w:sz="6" w:space="0" w:color="auto"/>
              <w:right w:val="single" w:sz="6" w:space="0" w:color="auto"/>
            </w:tcBorders>
            <w:vAlign w:val="center"/>
            <w:tcPrChange w:id="305" w:author="Peter Dobson" w:date="2016-10-12T09:01:00Z">
              <w:tcPr>
                <w:tcW w:w="1032" w:type="dxa"/>
                <w:tcBorders>
                  <w:top w:val="single" w:sz="6" w:space="0" w:color="auto"/>
                  <w:left w:val="single" w:sz="6" w:space="0" w:color="auto"/>
                  <w:right w:val="single" w:sz="6" w:space="0" w:color="auto"/>
                </w:tcBorders>
                <w:vAlign w:val="center"/>
              </w:tcPr>
            </w:tcPrChange>
          </w:tcPr>
          <w:p w14:paraId="3108937A" w14:textId="79178C90" w:rsidR="00447E78" w:rsidRPr="004B3481" w:rsidRDefault="00447E78" w:rsidP="000B5DA3">
            <w:pPr>
              <w:pStyle w:val="Tabletext"/>
              <w:jc w:val="center"/>
              <w:rPr>
                <w:ins w:id="306" w:author="Peter Dobson" w:date="2016-10-12T08:50:00Z"/>
              </w:rPr>
            </w:pPr>
            <w:ins w:id="307" w:author="Peter Dobson" w:date="2016-10-12T08:53:00Z">
              <w:r w:rsidRPr="004B3481">
                <w:t>o</w:t>
              </w:r>
            </w:ins>
          </w:p>
        </w:tc>
        <w:tc>
          <w:tcPr>
            <w:tcW w:w="1474" w:type="dxa"/>
            <w:tcBorders>
              <w:top w:val="single" w:sz="6" w:space="0" w:color="auto"/>
              <w:left w:val="single" w:sz="6" w:space="0" w:color="auto"/>
              <w:bottom w:val="single" w:sz="6" w:space="0" w:color="auto"/>
              <w:right w:val="single" w:sz="6" w:space="0" w:color="auto"/>
            </w:tcBorders>
            <w:vAlign w:val="center"/>
            <w:tcPrChange w:id="308" w:author="Peter Dobson" w:date="2016-10-12T09:01:00Z">
              <w:tcPr>
                <w:tcW w:w="1474" w:type="dxa"/>
                <w:tcBorders>
                  <w:top w:val="single" w:sz="6" w:space="0" w:color="auto"/>
                  <w:left w:val="single" w:sz="6" w:space="0" w:color="auto"/>
                  <w:right w:val="single" w:sz="6" w:space="0" w:color="auto"/>
                </w:tcBorders>
                <w:vAlign w:val="center"/>
              </w:tcPr>
            </w:tcPrChange>
          </w:tcPr>
          <w:p w14:paraId="310E6C03" w14:textId="2DCA4F1A" w:rsidR="00447E78" w:rsidRPr="004B3481" w:rsidRDefault="00447E78" w:rsidP="000B5DA3">
            <w:pPr>
              <w:pStyle w:val="Tabletext"/>
              <w:jc w:val="center"/>
              <w:rPr>
                <w:ins w:id="309" w:author="Peter Dobson" w:date="2016-10-12T08:50:00Z"/>
              </w:rPr>
            </w:pPr>
            <w:ins w:id="310" w:author="Peter Dobson" w:date="2016-10-12T08:55:00Z">
              <w:r w:rsidRPr="004B3481">
                <w:t>3 to 10</w:t>
              </w:r>
            </w:ins>
          </w:p>
        </w:tc>
      </w:tr>
      <w:tr w:rsidR="000B5DA3" w:rsidRPr="004B3481" w14:paraId="62991D08" w14:textId="77777777" w:rsidTr="00AD2435">
        <w:trPr>
          <w:trHeight w:val="202"/>
          <w:jc w:val="center"/>
          <w:trPrChange w:id="311" w:author="Peter Dobson" w:date="2016-10-12T09:01:00Z">
            <w:trPr>
              <w:trHeight w:val="202"/>
              <w:jc w:val="center"/>
            </w:trPr>
          </w:trPrChange>
        </w:trPr>
        <w:tc>
          <w:tcPr>
            <w:tcW w:w="1844" w:type="dxa"/>
            <w:tcBorders>
              <w:top w:val="single" w:sz="6" w:space="0" w:color="auto"/>
              <w:left w:val="single" w:sz="6" w:space="0" w:color="auto"/>
              <w:bottom w:val="single" w:sz="4" w:space="0" w:color="auto"/>
              <w:right w:val="single" w:sz="6" w:space="0" w:color="auto"/>
            </w:tcBorders>
            <w:tcPrChange w:id="312" w:author="Peter Dobson" w:date="2016-10-12T09:01:00Z">
              <w:tcPr>
                <w:tcW w:w="1844" w:type="dxa"/>
                <w:tcBorders>
                  <w:top w:val="single" w:sz="6" w:space="0" w:color="auto"/>
                  <w:left w:val="single" w:sz="6" w:space="0" w:color="auto"/>
                  <w:right w:val="single" w:sz="6" w:space="0" w:color="auto"/>
                </w:tcBorders>
              </w:tcPr>
            </w:tcPrChange>
          </w:tcPr>
          <w:p w14:paraId="6C06B05A" w14:textId="77777777" w:rsidR="000B5DA3" w:rsidRPr="004B3481" w:rsidRDefault="000B5DA3" w:rsidP="000B5DA3">
            <w:pPr>
              <w:pStyle w:val="Tableheading"/>
              <w:rPr>
                <w:lang w:val="en-GB"/>
                <w:rPrChange w:id="313" w:author="Peter Dobson" w:date="2016-10-12T10:07:00Z">
                  <w:rPr/>
                </w:rPrChange>
              </w:rPr>
            </w:pPr>
            <w:r w:rsidRPr="004B3481">
              <w:rPr>
                <w:lang w:val="en-GB"/>
                <w:rPrChange w:id="314" w:author="Peter Dobson" w:date="2016-10-12T10:07:00Z">
                  <w:rPr/>
                </w:rPrChange>
              </w:rPr>
              <w:t>Hybrid</w:t>
            </w:r>
          </w:p>
        </w:tc>
        <w:tc>
          <w:tcPr>
            <w:tcW w:w="868" w:type="dxa"/>
            <w:tcBorders>
              <w:top w:val="single" w:sz="6" w:space="0" w:color="auto"/>
              <w:left w:val="single" w:sz="6" w:space="0" w:color="auto"/>
              <w:bottom w:val="single" w:sz="4" w:space="0" w:color="auto"/>
              <w:right w:val="single" w:sz="6" w:space="0" w:color="auto"/>
            </w:tcBorders>
            <w:vAlign w:val="center"/>
            <w:tcPrChange w:id="315" w:author="Peter Dobson" w:date="2016-10-12T09:01:00Z">
              <w:tcPr>
                <w:tcW w:w="868" w:type="dxa"/>
                <w:tcBorders>
                  <w:top w:val="single" w:sz="6" w:space="0" w:color="auto"/>
                  <w:left w:val="single" w:sz="6" w:space="0" w:color="auto"/>
                  <w:right w:val="single" w:sz="6" w:space="0" w:color="auto"/>
                </w:tcBorders>
                <w:vAlign w:val="center"/>
              </w:tcPr>
            </w:tcPrChange>
          </w:tcPr>
          <w:p w14:paraId="57A86960"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4" w:space="0" w:color="auto"/>
              <w:right w:val="single" w:sz="6" w:space="0" w:color="auto"/>
            </w:tcBorders>
            <w:vAlign w:val="center"/>
            <w:tcPrChange w:id="316" w:author="Peter Dobson" w:date="2016-10-12T09:01:00Z">
              <w:tcPr>
                <w:tcW w:w="828" w:type="dxa"/>
                <w:tcBorders>
                  <w:top w:val="single" w:sz="6" w:space="0" w:color="auto"/>
                  <w:left w:val="single" w:sz="6" w:space="0" w:color="auto"/>
                  <w:right w:val="single" w:sz="6" w:space="0" w:color="auto"/>
                </w:tcBorders>
                <w:vAlign w:val="center"/>
              </w:tcPr>
            </w:tcPrChange>
          </w:tcPr>
          <w:p w14:paraId="72DF6B4D"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4" w:space="0" w:color="auto"/>
              <w:right w:val="single" w:sz="6" w:space="0" w:color="auto"/>
            </w:tcBorders>
            <w:vAlign w:val="center"/>
            <w:tcPrChange w:id="317" w:author="Peter Dobson" w:date="2016-10-12T09:01:00Z">
              <w:tcPr>
                <w:tcW w:w="828" w:type="dxa"/>
                <w:tcBorders>
                  <w:top w:val="single" w:sz="6" w:space="0" w:color="auto"/>
                  <w:left w:val="single" w:sz="6" w:space="0" w:color="auto"/>
                  <w:right w:val="single" w:sz="6" w:space="0" w:color="auto"/>
                </w:tcBorders>
                <w:vAlign w:val="center"/>
              </w:tcPr>
            </w:tcPrChange>
          </w:tcPr>
          <w:p w14:paraId="00246A9A" w14:textId="12B0A796" w:rsidR="000B5DA3" w:rsidRPr="004B3481" w:rsidRDefault="009D00C5" w:rsidP="000B5DA3">
            <w:pPr>
              <w:pStyle w:val="Tabletext"/>
              <w:jc w:val="center"/>
            </w:pPr>
            <w:ins w:id="318" w:author="Peter Dobson" w:date="2016-10-12T08:47:00Z">
              <w:r w:rsidRPr="004B3481">
                <w:t>+</w:t>
              </w:r>
            </w:ins>
            <w:del w:id="319" w:author="Peter Dobson" w:date="2016-10-12T08:47:00Z">
              <w:r w:rsidR="000B5DA3" w:rsidRPr="004B3481" w:rsidDel="009D00C5">
                <w:delText>o</w:delText>
              </w:r>
            </w:del>
          </w:p>
        </w:tc>
        <w:tc>
          <w:tcPr>
            <w:tcW w:w="828" w:type="dxa"/>
            <w:tcBorders>
              <w:top w:val="single" w:sz="6" w:space="0" w:color="auto"/>
              <w:left w:val="single" w:sz="6" w:space="0" w:color="auto"/>
              <w:bottom w:val="single" w:sz="4" w:space="0" w:color="auto"/>
              <w:right w:val="single" w:sz="6" w:space="0" w:color="auto"/>
            </w:tcBorders>
            <w:vAlign w:val="center"/>
            <w:tcPrChange w:id="320" w:author="Peter Dobson" w:date="2016-10-12T09:01:00Z">
              <w:tcPr>
                <w:tcW w:w="828" w:type="dxa"/>
                <w:tcBorders>
                  <w:top w:val="single" w:sz="6" w:space="0" w:color="auto"/>
                  <w:left w:val="single" w:sz="6" w:space="0" w:color="auto"/>
                  <w:right w:val="single" w:sz="6" w:space="0" w:color="auto"/>
                </w:tcBorders>
                <w:vAlign w:val="center"/>
              </w:tcPr>
            </w:tcPrChange>
          </w:tcPr>
          <w:p w14:paraId="101A52B7"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4" w:space="0" w:color="auto"/>
              <w:right w:val="single" w:sz="6" w:space="0" w:color="auto"/>
            </w:tcBorders>
            <w:vAlign w:val="center"/>
            <w:tcPrChange w:id="321" w:author="Peter Dobson" w:date="2016-10-12T09:01:00Z">
              <w:tcPr>
                <w:tcW w:w="828" w:type="dxa"/>
                <w:tcBorders>
                  <w:top w:val="single" w:sz="6" w:space="0" w:color="auto"/>
                  <w:left w:val="single" w:sz="6" w:space="0" w:color="auto"/>
                  <w:right w:val="single" w:sz="6" w:space="0" w:color="auto"/>
                </w:tcBorders>
                <w:vAlign w:val="center"/>
              </w:tcPr>
            </w:tcPrChange>
          </w:tcPr>
          <w:p w14:paraId="5CE3F5DF" w14:textId="77777777" w:rsidR="000B5DA3" w:rsidRPr="004B3481" w:rsidRDefault="000B5DA3" w:rsidP="000B5DA3">
            <w:pPr>
              <w:pStyle w:val="Tabletext"/>
              <w:jc w:val="center"/>
            </w:pPr>
            <w:r w:rsidRPr="004B3481">
              <w:t>+</w:t>
            </w:r>
          </w:p>
        </w:tc>
        <w:tc>
          <w:tcPr>
            <w:tcW w:w="1065" w:type="dxa"/>
            <w:tcBorders>
              <w:top w:val="single" w:sz="6" w:space="0" w:color="auto"/>
              <w:left w:val="single" w:sz="6" w:space="0" w:color="auto"/>
              <w:bottom w:val="single" w:sz="4" w:space="0" w:color="auto"/>
              <w:right w:val="single" w:sz="6" w:space="0" w:color="auto"/>
            </w:tcBorders>
            <w:vAlign w:val="center"/>
            <w:tcPrChange w:id="322" w:author="Peter Dobson" w:date="2016-10-12T09:01:00Z">
              <w:tcPr>
                <w:tcW w:w="1065" w:type="dxa"/>
                <w:tcBorders>
                  <w:top w:val="single" w:sz="6" w:space="0" w:color="auto"/>
                  <w:left w:val="single" w:sz="6" w:space="0" w:color="auto"/>
                  <w:right w:val="single" w:sz="6" w:space="0" w:color="auto"/>
                </w:tcBorders>
                <w:vAlign w:val="center"/>
              </w:tcPr>
            </w:tcPrChange>
          </w:tcPr>
          <w:p w14:paraId="305C477B" w14:textId="32CA44F4" w:rsidR="000B5DA3" w:rsidRPr="004B3481" w:rsidRDefault="00447E78" w:rsidP="000B5DA3">
            <w:pPr>
              <w:pStyle w:val="Tabletext"/>
              <w:jc w:val="center"/>
            </w:pPr>
            <w:ins w:id="323" w:author="Peter Dobson" w:date="2016-10-12T08:49:00Z">
              <w:r w:rsidRPr="004B3481">
                <w:t>o</w:t>
              </w:r>
            </w:ins>
            <w:del w:id="324" w:author="Peter Dobson" w:date="2016-10-12T08:49:00Z">
              <w:r w:rsidR="000B5DA3" w:rsidRPr="004B3481" w:rsidDel="00447E78">
                <w:delText>+</w:delText>
              </w:r>
            </w:del>
          </w:p>
        </w:tc>
        <w:tc>
          <w:tcPr>
            <w:tcW w:w="1134" w:type="dxa"/>
            <w:tcBorders>
              <w:top w:val="single" w:sz="6" w:space="0" w:color="auto"/>
              <w:left w:val="single" w:sz="6" w:space="0" w:color="auto"/>
              <w:bottom w:val="single" w:sz="4" w:space="0" w:color="auto"/>
              <w:right w:val="single" w:sz="6" w:space="0" w:color="auto"/>
            </w:tcBorders>
            <w:vAlign w:val="center"/>
            <w:tcPrChange w:id="325" w:author="Peter Dobson" w:date="2016-10-12T09:01:00Z">
              <w:tcPr>
                <w:tcW w:w="1134" w:type="dxa"/>
                <w:tcBorders>
                  <w:top w:val="single" w:sz="6" w:space="0" w:color="auto"/>
                  <w:left w:val="single" w:sz="6" w:space="0" w:color="auto"/>
                  <w:right w:val="single" w:sz="6" w:space="0" w:color="auto"/>
                </w:tcBorders>
                <w:vAlign w:val="center"/>
              </w:tcPr>
            </w:tcPrChange>
          </w:tcPr>
          <w:p w14:paraId="5F2F1312" w14:textId="77777777" w:rsidR="000B5DA3" w:rsidRPr="004B3481" w:rsidRDefault="000B5DA3" w:rsidP="000B5DA3">
            <w:pPr>
              <w:pStyle w:val="Tabletext"/>
              <w:jc w:val="center"/>
            </w:pPr>
            <w:r w:rsidRPr="004B3481">
              <w:t>o</w:t>
            </w:r>
          </w:p>
        </w:tc>
        <w:tc>
          <w:tcPr>
            <w:tcW w:w="708" w:type="dxa"/>
            <w:tcBorders>
              <w:top w:val="single" w:sz="6" w:space="0" w:color="auto"/>
              <w:left w:val="single" w:sz="6" w:space="0" w:color="auto"/>
              <w:bottom w:val="single" w:sz="4" w:space="0" w:color="auto"/>
              <w:right w:val="single" w:sz="6" w:space="0" w:color="auto"/>
            </w:tcBorders>
            <w:vAlign w:val="center"/>
            <w:tcPrChange w:id="326" w:author="Peter Dobson" w:date="2016-10-12T09:01:00Z">
              <w:tcPr>
                <w:tcW w:w="708" w:type="dxa"/>
                <w:tcBorders>
                  <w:top w:val="single" w:sz="6" w:space="0" w:color="auto"/>
                  <w:left w:val="single" w:sz="6" w:space="0" w:color="auto"/>
                  <w:right w:val="single" w:sz="6" w:space="0" w:color="auto"/>
                </w:tcBorders>
                <w:vAlign w:val="center"/>
              </w:tcPr>
            </w:tcPrChange>
          </w:tcPr>
          <w:p w14:paraId="2BFB8E21" w14:textId="77777777" w:rsidR="000B5DA3" w:rsidRPr="004B3481" w:rsidRDefault="000B5DA3" w:rsidP="000B5DA3">
            <w:pPr>
              <w:pStyle w:val="Tabletext"/>
              <w:jc w:val="center"/>
            </w:pPr>
            <w:r w:rsidRPr="004B3481">
              <w:t>++</w:t>
            </w:r>
          </w:p>
        </w:tc>
        <w:tc>
          <w:tcPr>
            <w:tcW w:w="1032" w:type="dxa"/>
            <w:tcBorders>
              <w:top w:val="single" w:sz="6" w:space="0" w:color="auto"/>
              <w:left w:val="single" w:sz="6" w:space="0" w:color="auto"/>
              <w:bottom w:val="single" w:sz="4" w:space="0" w:color="auto"/>
              <w:right w:val="single" w:sz="6" w:space="0" w:color="auto"/>
            </w:tcBorders>
            <w:vAlign w:val="center"/>
            <w:tcPrChange w:id="327" w:author="Peter Dobson" w:date="2016-10-12T09:01:00Z">
              <w:tcPr>
                <w:tcW w:w="1032" w:type="dxa"/>
                <w:tcBorders>
                  <w:top w:val="single" w:sz="6" w:space="0" w:color="auto"/>
                  <w:left w:val="single" w:sz="6" w:space="0" w:color="auto"/>
                  <w:right w:val="single" w:sz="6" w:space="0" w:color="auto"/>
                </w:tcBorders>
                <w:vAlign w:val="center"/>
              </w:tcPr>
            </w:tcPrChange>
          </w:tcPr>
          <w:p w14:paraId="6C8853BD" w14:textId="77777777" w:rsidR="000B5DA3" w:rsidRPr="004B3481" w:rsidRDefault="000B5DA3" w:rsidP="000B5DA3">
            <w:pPr>
              <w:pStyle w:val="Tabletext"/>
              <w:jc w:val="center"/>
            </w:pPr>
            <w:r w:rsidRPr="004B3481">
              <w:t>+</w:t>
            </w:r>
            <w:del w:id="328" w:author="Peter Dobson" w:date="2016-10-12T09:00:00Z">
              <w:r w:rsidRPr="004B3481" w:rsidDel="00AD2435">
                <w:delText>+</w:delText>
              </w:r>
            </w:del>
          </w:p>
        </w:tc>
        <w:tc>
          <w:tcPr>
            <w:tcW w:w="1474" w:type="dxa"/>
            <w:tcBorders>
              <w:top w:val="single" w:sz="6" w:space="0" w:color="auto"/>
              <w:left w:val="single" w:sz="6" w:space="0" w:color="auto"/>
              <w:bottom w:val="single" w:sz="4" w:space="0" w:color="auto"/>
              <w:right w:val="single" w:sz="6" w:space="0" w:color="auto"/>
            </w:tcBorders>
            <w:vAlign w:val="center"/>
            <w:tcPrChange w:id="329" w:author="Peter Dobson" w:date="2016-10-12T09:01:00Z">
              <w:tcPr>
                <w:tcW w:w="1474" w:type="dxa"/>
                <w:tcBorders>
                  <w:top w:val="single" w:sz="6" w:space="0" w:color="auto"/>
                  <w:left w:val="single" w:sz="6" w:space="0" w:color="auto"/>
                  <w:right w:val="single" w:sz="6" w:space="0" w:color="auto"/>
                </w:tcBorders>
                <w:vAlign w:val="center"/>
              </w:tcPr>
            </w:tcPrChange>
          </w:tcPr>
          <w:p w14:paraId="45016C00" w14:textId="77777777" w:rsidR="000B5DA3" w:rsidRPr="004B3481" w:rsidRDefault="000B5DA3" w:rsidP="000B5DA3">
            <w:pPr>
              <w:pStyle w:val="Tabletext"/>
              <w:jc w:val="center"/>
            </w:pPr>
            <w:r w:rsidRPr="004B3481">
              <w:t>Not applied</w:t>
            </w:r>
          </w:p>
        </w:tc>
      </w:tr>
      <w:tr w:rsidR="000B5DA3" w:rsidRPr="004B3481" w14:paraId="4C15671E" w14:textId="77777777" w:rsidTr="00AD2435">
        <w:trPr>
          <w:trHeight w:val="202"/>
          <w:jc w:val="center"/>
          <w:trPrChange w:id="330" w:author="Peter Dobson" w:date="2016-10-12T09:01:00Z">
            <w:trPr>
              <w:trHeight w:val="202"/>
              <w:jc w:val="center"/>
            </w:trPr>
          </w:trPrChange>
        </w:trPr>
        <w:tc>
          <w:tcPr>
            <w:tcW w:w="1844" w:type="dxa"/>
            <w:tcBorders>
              <w:top w:val="single" w:sz="4" w:space="0" w:color="auto"/>
              <w:left w:val="single" w:sz="6" w:space="0" w:color="auto"/>
              <w:bottom w:val="single" w:sz="4" w:space="0" w:color="auto"/>
            </w:tcBorders>
            <w:tcPrChange w:id="331" w:author="Peter Dobson" w:date="2016-10-12T09:01:00Z">
              <w:tcPr>
                <w:tcW w:w="1844" w:type="dxa"/>
                <w:tcBorders>
                  <w:left w:val="single" w:sz="6" w:space="0" w:color="auto"/>
                  <w:bottom w:val="single" w:sz="4" w:space="0" w:color="auto"/>
                </w:tcBorders>
              </w:tcPr>
            </w:tcPrChange>
          </w:tcPr>
          <w:p w14:paraId="26FB9E5D" w14:textId="683F05BC" w:rsidR="000B5DA3" w:rsidRPr="004B3481" w:rsidRDefault="000B5DA3" w:rsidP="000B5DA3">
            <w:pPr>
              <w:pStyle w:val="Tabletext"/>
              <w:jc w:val="right"/>
            </w:pPr>
            <w:r w:rsidRPr="004B3481">
              <w:t>++</w:t>
            </w:r>
          </w:p>
          <w:p w14:paraId="1DF72330" w14:textId="77777777" w:rsidR="000B5DA3" w:rsidRPr="004B3481" w:rsidRDefault="000B5DA3" w:rsidP="000B5DA3">
            <w:pPr>
              <w:pStyle w:val="Tabletext"/>
              <w:jc w:val="right"/>
            </w:pPr>
            <w:r w:rsidRPr="004B3481">
              <w:t>+</w:t>
            </w:r>
          </w:p>
          <w:p w14:paraId="2D0DB444" w14:textId="77777777" w:rsidR="000B5DA3" w:rsidRPr="004B3481" w:rsidRDefault="000B5DA3" w:rsidP="000B5DA3">
            <w:pPr>
              <w:pStyle w:val="Tabletext"/>
              <w:jc w:val="right"/>
            </w:pPr>
            <w:r w:rsidRPr="004B3481">
              <w:t>o</w:t>
            </w:r>
          </w:p>
        </w:tc>
        <w:tc>
          <w:tcPr>
            <w:tcW w:w="2524" w:type="dxa"/>
            <w:gridSpan w:val="3"/>
            <w:tcBorders>
              <w:top w:val="single" w:sz="4" w:space="0" w:color="auto"/>
              <w:bottom w:val="single" w:sz="4" w:space="0" w:color="auto"/>
            </w:tcBorders>
            <w:tcPrChange w:id="332" w:author="Peter Dobson" w:date="2016-10-12T09:01:00Z">
              <w:tcPr>
                <w:tcW w:w="2524" w:type="dxa"/>
                <w:gridSpan w:val="3"/>
                <w:tcBorders>
                  <w:bottom w:val="single" w:sz="4" w:space="0" w:color="auto"/>
                </w:tcBorders>
              </w:tcPr>
            </w:tcPrChange>
          </w:tcPr>
          <w:p w14:paraId="01C967A7" w14:textId="77777777" w:rsidR="000B5DA3" w:rsidRPr="004B3481" w:rsidRDefault="000B5DA3" w:rsidP="000B5DA3">
            <w:pPr>
              <w:pStyle w:val="Tabletext"/>
            </w:pPr>
            <w:r w:rsidRPr="004B3481">
              <w:t>Recommended solution</w:t>
            </w:r>
          </w:p>
          <w:p w14:paraId="269A2811" w14:textId="77777777" w:rsidR="000B5DA3" w:rsidRPr="004B3481" w:rsidRDefault="000B5DA3" w:rsidP="000B5DA3">
            <w:pPr>
              <w:pStyle w:val="Tabletext"/>
            </w:pPr>
            <w:r w:rsidRPr="004B3481">
              <w:t>Good solution</w:t>
            </w:r>
          </w:p>
          <w:p w14:paraId="2E9D40AA" w14:textId="54CBD915" w:rsidR="000B5DA3" w:rsidRPr="004B3481" w:rsidRDefault="000B5DA3" w:rsidP="000B5DA3">
            <w:pPr>
              <w:pStyle w:val="Tabletext"/>
            </w:pPr>
            <w:r w:rsidRPr="004B3481">
              <w:t>Not recommended</w:t>
            </w:r>
          </w:p>
        </w:tc>
        <w:tc>
          <w:tcPr>
            <w:tcW w:w="828" w:type="dxa"/>
            <w:tcBorders>
              <w:top w:val="single" w:sz="4" w:space="0" w:color="auto"/>
              <w:bottom w:val="single" w:sz="4" w:space="0" w:color="auto"/>
            </w:tcBorders>
            <w:tcPrChange w:id="333" w:author="Peter Dobson" w:date="2016-10-12T09:01:00Z">
              <w:tcPr>
                <w:tcW w:w="828" w:type="dxa"/>
                <w:tcBorders>
                  <w:bottom w:val="single" w:sz="4" w:space="0" w:color="auto"/>
                </w:tcBorders>
              </w:tcPr>
            </w:tcPrChange>
          </w:tcPr>
          <w:p w14:paraId="77B6D4F7" w14:textId="77777777" w:rsidR="000B5DA3" w:rsidRPr="004B3481" w:rsidRDefault="000B5DA3" w:rsidP="000B5DA3">
            <w:pPr>
              <w:pStyle w:val="Tabletext"/>
              <w:jc w:val="right"/>
              <w:rPr>
                <w:ins w:id="334" w:author="Peter Dobson" w:date="2016-10-12T08:28:00Z"/>
              </w:rPr>
            </w:pPr>
            <w:r w:rsidRPr="004B3481">
              <w:t>+o</w:t>
            </w:r>
          </w:p>
          <w:p w14:paraId="3C14FB1F" w14:textId="77777777" w:rsidR="00A15350" w:rsidRPr="004B3481" w:rsidRDefault="00A15350" w:rsidP="000B5DA3">
            <w:pPr>
              <w:pStyle w:val="Tabletext"/>
              <w:jc w:val="right"/>
              <w:rPr>
                <w:ins w:id="335" w:author="Peter Dobson" w:date="2016-10-12T08:28:00Z"/>
              </w:rPr>
            </w:pPr>
          </w:p>
          <w:p w14:paraId="61C68D87" w14:textId="0BF2A39D" w:rsidR="00A15350" w:rsidRPr="004B3481" w:rsidRDefault="00A15350" w:rsidP="000B5DA3">
            <w:pPr>
              <w:pStyle w:val="Tabletext"/>
              <w:jc w:val="right"/>
            </w:pPr>
            <w:ins w:id="336" w:author="Peter Dobson" w:date="2016-10-12T08:28:00Z">
              <w:r w:rsidRPr="004B3481">
                <w:t>-</w:t>
              </w:r>
            </w:ins>
          </w:p>
        </w:tc>
        <w:tc>
          <w:tcPr>
            <w:tcW w:w="3735" w:type="dxa"/>
            <w:gridSpan w:val="4"/>
            <w:tcBorders>
              <w:top w:val="single" w:sz="4" w:space="0" w:color="auto"/>
              <w:bottom w:val="single" w:sz="4" w:space="0" w:color="auto"/>
            </w:tcBorders>
            <w:tcPrChange w:id="337" w:author="Peter Dobson" w:date="2016-10-12T09:01:00Z">
              <w:tcPr>
                <w:tcW w:w="3735" w:type="dxa"/>
                <w:gridSpan w:val="4"/>
                <w:tcBorders>
                  <w:bottom w:val="single" w:sz="4" w:space="0" w:color="auto"/>
                </w:tcBorders>
              </w:tcPr>
            </w:tcPrChange>
          </w:tcPr>
          <w:p w14:paraId="767B7F38" w14:textId="77777777" w:rsidR="000B5DA3" w:rsidRPr="004B3481" w:rsidRDefault="000B5DA3" w:rsidP="000B5DA3">
            <w:pPr>
              <w:pStyle w:val="Tabletext"/>
              <w:rPr>
                <w:ins w:id="338" w:author="Peter Dobson" w:date="2016-10-12T08:28:00Z"/>
              </w:rPr>
            </w:pPr>
            <w:r w:rsidRPr="004B3481">
              <w:t>Recommended solution where utility power is available</w:t>
            </w:r>
          </w:p>
          <w:p w14:paraId="193067BC" w14:textId="791B108F" w:rsidR="00A15350" w:rsidRPr="004B3481" w:rsidRDefault="00A15350" w:rsidP="000B5DA3">
            <w:pPr>
              <w:pStyle w:val="Tabletext"/>
            </w:pPr>
            <w:ins w:id="339" w:author="Peter Dobson" w:date="2016-10-12T08:28:00Z">
              <w:r w:rsidRPr="004B3481">
                <w:t>Not relev</w:t>
              </w:r>
            </w:ins>
            <w:ins w:id="340" w:author="Peter Dobson" w:date="2016-10-12T08:29:00Z">
              <w:r w:rsidRPr="004B3481">
                <w:t>ant</w:t>
              </w:r>
            </w:ins>
          </w:p>
        </w:tc>
        <w:tc>
          <w:tcPr>
            <w:tcW w:w="1032" w:type="dxa"/>
            <w:tcBorders>
              <w:top w:val="single" w:sz="4" w:space="0" w:color="auto"/>
              <w:bottom w:val="single" w:sz="4" w:space="0" w:color="auto"/>
              <w:right w:val="single" w:sz="6" w:space="0" w:color="auto"/>
            </w:tcBorders>
            <w:tcPrChange w:id="341" w:author="Peter Dobson" w:date="2016-10-12T09:01:00Z">
              <w:tcPr>
                <w:tcW w:w="1032" w:type="dxa"/>
                <w:tcBorders>
                  <w:bottom w:val="single" w:sz="4" w:space="0" w:color="auto"/>
                  <w:right w:val="single" w:sz="6" w:space="0" w:color="auto"/>
                </w:tcBorders>
              </w:tcPr>
            </w:tcPrChange>
          </w:tcPr>
          <w:p w14:paraId="71085C27" w14:textId="77777777" w:rsidR="000B5DA3" w:rsidRPr="004B3481" w:rsidRDefault="000B5DA3" w:rsidP="00893194">
            <w:pPr>
              <w:jc w:val="right"/>
            </w:pPr>
          </w:p>
        </w:tc>
        <w:tc>
          <w:tcPr>
            <w:tcW w:w="1474" w:type="dxa"/>
            <w:tcBorders>
              <w:top w:val="single" w:sz="4" w:space="0" w:color="auto"/>
              <w:bottom w:val="single" w:sz="4" w:space="0" w:color="auto"/>
              <w:right w:val="single" w:sz="6" w:space="0" w:color="auto"/>
            </w:tcBorders>
            <w:tcPrChange w:id="342" w:author="Peter Dobson" w:date="2016-10-12T09:01:00Z">
              <w:tcPr>
                <w:tcW w:w="1474" w:type="dxa"/>
                <w:tcBorders>
                  <w:bottom w:val="single" w:sz="4" w:space="0" w:color="auto"/>
                  <w:right w:val="single" w:sz="6" w:space="0" w:color="auto"/>
                </w:tcBorders>
              </w:tcPr>
            </w:tcPrChange>
          </w:tcPr>
          <w:p w14:paraId="68C44199" w14:textId="77777777" w:rsidR="000B5DA3" w:rsidRPr="004B3481" w:rsidRDefault="000B5DA3" w:rsidP="00893194">
            <w:pPr>
              <w:jc w:val="right"/>
            </w:pPr>
          </w:p>
        </w:tc>
      </w:tr>
    </w:tbl>
    <w:p w14:paraId="274BC1D0" w14:textId="77777777" w:rsidR="008972C3" w:rsidRDefault="008972C3" w:rsidP="000B5DA3">
      <w:pPr>
        <w:jc w:val="center"/>
      </w:pPr>
    </w:p>
    <w:p w14:paraId="09D4EC8F" w14:textId="0ECAF554" w:rsidR="000B5DA3" w:rsidRDefault="000B5DA3" w:rsidP="000B5DA3">
      <w:pPr>
        <w:pStyle w:val="BodyText"/>
      </w:pPr>
      <w:r>
        <w:t>*</w:t>
      </w:r>
      <w:ins w:id="343" w:author="Peter Dobson" w:date="2016-10-12T08:36:00Z">
        <w:r w:rsidR="00A15350">
          <w:t xml:space="preserve"> </w:t>
        </w:r>
      </w:ins>
      <w:r>
        <w:t>HAWG: Horizontal Axis Wind Generator</w:t>
      </w:r>
    </w:p>
    <w:p w14:paraId="20570748" w14:textId="7613BC8B" w:rsidR="008972C3" w:rsidDel="009D00C5" w:rsidRDefault="000B5DA3" w:rsidP="000B5DA3">
      <w:pPr>
        <w:pStyle w:val="BodyText"/>
        <w:rPr>
          <w:del w:id="344" w:author="Peter Dobson" w:date="2016-10-12T08:38:00Z"/>
        </w:rPr>
      </w:pPr>
      <w:del w:id="345" w:author="Peter Dobson" w:date="2016-10-12T08:38:00Z">
        <w:r w:rsidDel="009D00C5">
          <w:delText>**</w:delText>
        </w:r>
        <w:r w:rsidRPr="00067BF1" w:rsidDel="009D00C5">
          <w:delText xml:space="preserve"> </w:delText>
        </w:r>
        <w:r w:rsidDel="009D00C5">
          <w:delText>VAWG: Vertical Axis Wind Generator</w:delText>
        </w:r>
      </w:del>
    </w:p>
    <w:p w14:paraId="45BF09E8" w14:textId="77777777" w:rsidR="005F1386" w:rsidRPr="005F1386" w:rsidRDefault="005F1386" w:rsidP="005F1386">
      <w:pPr>
        <w:pStyle w:val="BodyText"/>
      </w:pPr>
    </w:p>
    <w:p w14:paraId="4CEBDE53" w14:textId="77777777" w:rsidR="00793577" w:rsidRDefault="00793577">
      <w:pPr>
        <w:spacing w:after="200" w:line="276" w:lineRule="auto"/>
        <w:rPr>
          <w:sz w:val="22"/>
        </w:rPr>
      </w:pPr>
    </w:p>
    <w:p w14:paraId="0FBCF637" w14:textId="77777777" w:rsidR="005F1386" w:rsidRDefault="005F1386">
      <w:pPr>
        <w:spacing w:after="200" w:line="276" w:lineRule="auto"/>
        <w:rPr>
          <w:sz w:val="22"/>
        </w:rPr>
        <w:sectPr w:rsidR="005F1386" w:rsidSect="00C716E5">
          <w:headerReference w:type="even" r:id="rId27"/>
          <w:headerReference w:type="default" r:id="rId28"/>
          <w:footerReference w:type="default" r:id="rId29"/>
          <w:headerReference w:type="first" r:id="rId30"/>
          <w:pgSz w:w="16838" w:h="11906" w:orient="landscape" w:code="9"/>
          <w:pgMar w:top="907" w:right="567" w:bottom="794" w:left="567" w:header="850" w:footer="850" w:gutter="0"/>
          <w:cols w:space="708"/>
          <w:docGrid w:linePitch="360"/>
        </w:sectPr>
      </w:pPr>
    </w:p>
    <w:p w14:paraId="5F3E4A36" w14:textId="2576ED21" w:rsidR="006750F2" w:rsidRDefault="000B5DA3" w:rsidP="000B5DA3">
      <w:pPr>
        <w:pStyle w:val="Tablecaption"/>
      </w:pPr>
      <w:bookmarkStart w:id="346" w:name="_Toc292459878"/>
      <w:bookmarkStart w:id="347" w:name="_Toc456175557"/>
      <w:r w:rsidRPr="00E53A58">
        <w:lastRenderedPageBreak/>
        <w:t>Selection Guide of energy storage equipment for AtoN</w:t>
      </w:r>
      <w:bookmarkEnd w:id="346"/>
      <w:bookmarkEnd w:id="347"/>
    </w:p>
    <w:tbl>
      <w:tblPr>
        <w:tblW w:w="12104" w:type="dxa"/>
        <w:jc w:val="center"/>
        <w:tblLayout w:type="fixed"/>
        <w:tblCellMar>
          <w:left w:w="30" w:type="dxa"/>
          <w:right w:w="30" w:type="dxa"/>
        </w:tblCellMar>
        <w:tblLook w:val="0000" w:firstRow="0" w:lastRow="0" w:firstColumn="0" w:lastColumn="0" w:noHBand="0" w:noVBand="0"/>
        <w:tblPrChange w:id="348" w:author="Peter Dobson" w:date="2016-10-12T10:17:00Z">
          <w:tblPr>
            <w:tblW w:w="12104" w:type="dxa"/>
            <w:jc w:val="center"/>
            <w:tblLayout w:type="fixed"/>
            <w:tblCellMar>
              <w:left w:w="30" w:type="dxa"/>
              <w:right w:w="30" w:type="dxa"/>
            </w:tblCellMar>
            <w:tblLook w:val="0000" w:firstRow="0" w:lastRow="0" w:firstColumn="0" w:lastColumn="0" w:noHBand="0" w:noVBand="0"/>
          </w:tblPr>
        </w:tblPrChange>
      </w:tblPr>
      <w:tblGrid>
        <w:gridCol w:w="1844"/>
        <w:gridCol w:w="868"/>
        <w:gridCol w:w="1286"/>
        <w:gridCol w:w="959"/>
        <w:gridCol w:w="1134"/>
        <w:gridCol w:w="992"/>
        <w:gridCol w:w="796"/>
        <w:gridCol w:w="802"/>
        <w:gridCol w:w="283"/>
        <w:gridCol w:w="425"/>
        <w:gridCol w:w="1379"/>
        <w:gridCol w:w="1336"/>
        <w:tblGridChange w:id="349">
          <w:tblGrid>
            <w:gridCol w:w="38"/>
            <w:gridCol w:w="1806"/>
            <w:gridCol w:w="38"/>
            <w:gridCol w:w="830"/>
            <w:gridCol w:w="38"/>
            <w:gridCol w:w="1248"/>
            <w:gridCol w:w="38"/>
            <w:gridCol w:w="921"/>
            <w:gridCol w:w="38"/>
            <w:gridCol w:w="1096"/>
            <w:gridCol w:w="38"/>
            <w:gridCol w:w="954"/>
            <w:gridCol w:w="38"/>
            <w:gridCol w:w="758"/>
            <w:gridCol w:w="38"/>
            <w:gridCol w:w="764"/>
            <w:gridCol w:w="38"/>
            <w:gridCol w:w="245"/>
            <w:gridCol w:w="425"/>
            <w:gridCol w:w="38"/>
            <w:gridCol w:w="1341"/>
            <w:gridCol w:w="38"/>
            <w:gridCol w:w="1298"/>
            <w:gridCol w:w="38"/>
          </w:tblGrid>
        </w:tblGridChange>
      </w:tblGrid>
      <w:tr w:rsidR="000B5DA3" w:rsidRPr="00E53A58" w14:paraId="1423D78C" w14:textId="77777777" w:rsidTr="00312F76">
        <w:trPr>
          <w:cantSplit/>
          <w:trHeight w:val="1707"/>
          <w:jc w:val="center"/>
          <w:trPrChange w:id="350" w:author="Peter Dobson" w:date="2016-10-12T10:17:00Z">
            <w:trPr>
              <w:gridAfter w:val="0"/>
              <w:cantSplit/>
              <w:trHeight w:val="1707"/>
              <w:jc w:val="center"/>
            </w:trPr>
          </w:trPrChange>
        </w:trPr>
        <w:tc>
          <w:tcPr>
            <w:tcW w:w="1844" w:type="dxa"/>
            <w:tcBorders>
              <w:top w:val="single" w:sz="6" w:space="0" w:color="auto"/>
              <w:left w:val="single" w:sz="6" w:space="0" w:color="auto"/>
              <w:bottom w:val="single" w:sz="6" w:space="0" w:color="auto"/>
              <w:right w:val="single" w:sz="6" w:space="0" w:color="auto"/>
            </w:tcBorders>
            <w:vAlign w:val="center"/>
            <w:tcPrChange w:id="351" w:author="Peter Dobson" w:date="2016-10-12T10:17:00Z">
              <w:tcPr>
                <w:tcW w:w="1844" w:type="dxa"/>
                <w:gridSpan w:val="2"/>
                <w:tcBorders>
                  <w:top w:val="single" w:sz="6" w:space="0" w:color="auto"/>
                  <w:left w:val="single" w:sz="6" w:space="0" w:color="auto"/>
                  <w:bottom w:val="single" w:sz="6" w:space="0" w:color="auto"/>
                  <w:right w:val="single" w:sz="6" w:space="0" w:color="auto"/>
                </w:tcBorders>
                <w:vAlign w:val="center"/>
              </w:tcPr>
            </w:tcPrChange>
          </w:tcPr>
          <w:p w14:paraId="4E2F356C" w14:textId="77777777" w:rsidR="000B5DA3" w:rsidRPr="004B3481" w:rsidRDefault="000B5DA3" w:rsidP="000B5DA3">
            <w:pPr>
              <w:pStyle w:val="Tableheading"/>
              <w:rPr>
                <w:lang w:val="en-GB"/>
                <w:rPrChange w:id="352" w:author="Peter Dobson" w:date="2016-10-12T10:07:00Z">
                  <w:rPr/>
                </w:rPrChange>
              </w:rPr>
            </w:pPr>
            <w:r w:rsidRPr="004B3481">
              <w:rPr>
                <w:lang w:val="en-GB"/>
                <w:rPrChange w:id="353" w:author="Peter Dobson" w:date="2016-10-12T10:07:00Z">
                  <w:rPr/>
                </w:rPrChange>
              </w:rPr>
              <w:t>Energy Storage</w:t>
            </w:r>
          </w:p>
        </w:tc>
        <w:tc>
          <w:tcPr>
            <w:tcW w:w="868" w:type="dxa"/>
            <w:tcBorders>
              <w:top w:val="single" w:sz="6" w:space="0" w:color="auto"/>
              <w:left w:val="single" w:sz="6" w:space="0" w:color="auto"/>
              <w:bottom w:val="single" w:sz="6" w:space="0" w:color="auto"/>
              <w:right w:val="single" w:sz="6" w:space="0" w:color="auto"/>
            </w:tcBorders>
            <w:textDirection w:val="btLr"/>
            <w:vAlign w:val="center"/>
            <w:tcPrChange w:id="354" w:author="Peter Dobson" w:date="2016-10-12T10:17:00Z">
              <w:tcPr>
                <w:tcW w:w="868" w:type="dxa"/>
                <w:gridSpan w:val="2"/>
                <w:tcBorders>
                  <w:top w:val="single" w:sz="6" w:space="0" w:color="auto"/>
                  <w:left w:val="single" w:sz="6" w:space="0" w:color="auto"/>
                  <w:bottom w:val="single" w:sz="6" w:space="0" w:color="auto"/>
                  <w:right w:val="single" w:sz="6" w:space="0" w:color="auto"/>
                </w:tcBorders>
                <w:textDirection w:val="btLr"/>
                <w:vAlign w:val="center"/>
              </w:tcPr>
            </w:tcPrChange>
          </w:tcPr>
          <w:p w14:paraId="04214069" w14:textId="77777777" w:rsidR="000B5DA3" w:rsidRPr="004B3481" w:rsidRDefault="000B5DA3" w:rsidP="000B5DA3">
            <w:pPr>
              <w:pStyle w:val="Tableheading"/>
              <w:rPr>
                <w:lang w:val="en-GB"/>
                <w:rPrChange w:id="355" w:author="Peter Dobson" w:date="2016-10-12T10:07:00Z">
                  <w:rPr/>
                </w:rPrChange>
              </w:rPr>
            </w:pPr>
            <w:r w:rsidRPr="004B3481">
              <w:rPr>
                <w:lang w:val="en-GB"/>
                <w:rPrChange w:id="356" w:author="Peter Dobson" w:date="2016-10-12T10:07:00Z">
                  <w:rPr/>
                </w:rPrChange>
              </w:rPr>
              <w:t>Remote Site</w:t>
            </w:r>
          </w:p>
        </w:tc>
        <w:tc>
          <w:tcPr>
            <w:tcW w:w="1286" w:type="dxa"/>
            <w:tcBorders>
              <w:top w:val="single" w:sz="6" w:space="0" w:color="auto"/>
              <w:left w:val="single" w:sz="6" w:space="0" w:color="auto"/>
              <w:bottom w:val="single" w:sz="6" w:space="0" w:color="auto"/>
              <w:right w:val="single" w:sz="6" w:space="0" w:color="auto"/>
            </w:tcBorders>
            <w:textDirection w:val="btLr"/>
            <w:vAlign w:val="center"/>
            <w:tcPrChange w:id="357" w:author="Peter Dobson" w:date="2016-10-12T10:17:00Z">
              <w:tcPr>
                <w:tcW w:w="1286" w:type="dxa"/>
                <w:gridSpan w:val="2"/>
                <w:tcBorders>
                  <w:top w:val="single" w:sz="6" w:space="0" w:color="auto"/>
                  <w:left w:val="single" w:sz="6" w:space="0" w:color="auto"/>
                  <w:bottom w:val="single" w:sz="6" w:space="0" w:color="auto"/>
                  <w:right w:val="single" w:sz="6" w:space="0" w:color="auto"/>
                </w:tcBorders>
                <w:textDirection w:val="btLr"/>
                <w:vAlign w:val="center"/>
              </w:tcPr>
            </w:tcPrChange>
          </w:tcPr>
          <w:p w14:paraId="0AB0BD43" w14:textId="77777777" w:rsidR="000B5DA3" w:rsidRPr="004B3481" w:rsidRDefault="000B5DA3" w:rsidP="000B5DA3">
            <w:pPr>
              <w:pStyle w:val="Tableheading"/>
              <w:rPr>
                <w:lang w:val="en-GB"/>
                <w:rPrChange w:id="358" w:author="Peter Dobson" w:date="2016-10-12T10:07:00Z">
                  <w:rPr/>
                </w:rPrChange>
              </w:rPr>
            </w:pPr>
            <w:r w:rsidRPr="004B3481">
              <w:rPr>
                <w:lang w:val="en-GB"/>
                <w:rPrChange w:id="359" w:author="Peter Dobson" w:date="2016-10-12T10:07:00Z">
                  <w:rPr/>
                </w:rPrChange>
              </w:rPr>
              <w:t>Maintenance Required</w:t>
            </w:r>
          </w:p>
        </w:tc>
        <w:tc>
          <w:tcPr>
            <w:tcW w:w="959" w:type="dxa"/>
            <w:tcBorders>
              <w:top w:val="single" w:sz="6" w:space="0" w:color="auto"/>
              <w:left w:val="single" w:sz="6" w:space="0" w:color="auto"/>
              <w:bottom w:val="single" w:sz="6" w:space="0" w:color="auto"/>
              <w:right w:val="single" w:sz="6" w:space="0" w:color="auto"/>
            </w:tcBorders>
            <w:textDirection w:val="btLr"/>
            <w:vAlign w:val="center"/>
            <w:tcPrChange w:id="360" w:author="Peter Dobson" w:date="2016-10-12T10:17:00Z">
              <w:tcPr>
                <w:tcW w:w="959" w:type="dxa"/>
                <w:gridSpan w:val="2"/>
                <w:tcBorders>
                  <w:top w:val="single" w:sz="6" w:space="0" w:color="auto"/>
                  <w:left w:val="single" w:sz="6" w:space="0" w:color="auto"/>
                  <w:bottom w:val="single" w:sz="6" w:space="0" w:color="auto"/>
                  <w:right w:val="single" w:sz="6" w:space="0" w:color="auto"/>
                </w:tcBorders>
                <w:textDirection w:val="btLr"/>
                <w:vAlign w:val="center"/>
              </w:tcPr>
            </w:tcPrChange>
          </w:tcPr>
          <w:p w14:paraId="395960E6" w14:textId="77777777" w:rsidR="000B5DA3" w:rsidRPr="004B3481" w:rsidRDefault="000B5DA3" w:rsidP="000B5DA3">
            <w:pPr>
              <w:pStyle w:val="Tableheading"/>
              <w:rPr>
                <w:lang w:val="en-GB"/>
                <w:rPrChange w:id="361" w:author="Peter Dobson" w:date="2016-10-12T10:07:00Z">
                  <w:rPr/>
                </w:rPrChange>
              </w:rPr>
            </w:pPr>
            <w:r w:rsidRPr="004B3481">
              <w:rPr>
                <w:lang w:val="en-GB"/>
                <w:rPrChange w:id="362" w:author="Peter Dobson" w:date="2016-10-12T10:07:00Z">
                  <w:rPr/>
                </w:rPrChange>
              </w:rPr>
              <w:t>High Power</w:t>
            </w:r>
          </w:p>
          <w:p w14:paraId="34E71BD1" w14:textId="77777777" w:rsidR="000B5DA3" w:rsidRPr="004B3481" w:rsidRDefault="000B5DA3" w:rsidP="000B5DA3">
            <w:pPr>
              <w:pStyle w:val="Tableheading"/>
              <w:rPr>
                <w:lang w:val="en-GB"/>
                <w:rPrChange w:id="363" w:author="Peter Dobson" w:date="2016-10-12T10:07:00Z">
                  <w:rPr/>
                </w:rPrChange>
              </w:rPr>
            </w:pPr>
            <w:r w:rsidRPr="004B3481">
              <w:rPr>
                <w:lang w:val="en-GB"/>
                <w:rPrChange w:id="364" w:author="Peter Dobson" w:date="2016-10-12T10:07:00Z">
                  <w:rPr/>
                </w:rPrChange>
              </w:rPr>
              <w:t>&gt; 300</w:t>
            </w:r>
          </w:p>
          <w:p w14:paraId="2122E69C" w14:textId="77777777" w:rsidR="000B5DA3" w:rsidRPr="004B3481" w:rsidRDefault="000B5DA3" w:rsidP="000B5DA3">
            <w:pPr>
              <w:pStyle w:val="Tableheading"/>
              <w:rPr>
                <w:lang w:val="en-GB"/>
                <w:rPrChange w:id="365" w:author="Peter Dobson" w:date="2016-10-12T10:07:00Z">
                  <w:rPr/>
                </w:rPrChange>
              </w:rPr>
            </w:pPr>
            <w:r w:rsidRPr="004B3481">
              <w:rPr>
                <w:lang w:val="en-GB"/>
                <w:rPrChange w:id="366" w:author="Peter Dobson" w:date="2016-10-12T10:07:00Z">
                  <w:rPr/>
                </w:rPrChange>
              </w:rPr>
              <w:t>Wh / day</w:t>
            </w:r>
          </w:p>
        </w:tc>
        <w:tc>
          <w:tcPr>
            <w:tcW w:w="1134" w:type="dxa"/>
            <w:tcBorders>
              <w:top w:val="single" w:sz="6" w:space="0" w:color="auto"/>
              <w:left w:val="single" w:sz="6" w:space="0" w:color="auto"/>
              <w:bottom w:val="single" w:sz="6" w:space="0" w:color="auto"/>
              <w:right w:val="single" w:sz="6" w:space="0" w:color="auto"/>
            </w:tcBorders>
            <w:textDirection w:val="btLr"/>
            <w:vAlign w:val="center"/>
            <w:tcPrChange w:id="367" w:author="Peter Dobson" w:date="2016-10-12T10:17:00Z">
              <w:tcPr>
                <w:tcW w:w="1134" w:type="dxa"/>
                <w:gridSpan w:val="2"/>
                <w:tcBorders>
                  <w:top w:val="single" w:sz="6" w:space="0" w:color="auto"/>
                  <w:left w:val="single" w:sz="6" w:space="0" w:color="auto"/>
                  <w:bottom w:val="single" w:sz="6" w:space="0" w:color="auto"/>
                  <w:right w:val="single" w:sz="6" w:space="0" w:color="auto"/>
                </w:tcBorders>
                <w:textDirection w:val="btLr"/>
                <w:vAlign w:val="center"/>
              </w:tcPr>
            </w:tcPrChange>
          </w:tcPr>
          <w:p w14:paraId="52F5C5AA" w14:textId="77777777" w:rsidR="000B5DA3" w:rsidRPr="004B3481" w:rsidRDefault="000B5DA3" w:rsidP="000B5DA3">
            <w:pPr>
              <w:pStyle w:val="Tableheading"/>
              <w:rPr>
                <w:lang w:val="en-GB"/>
                <w:rPrChange w:id="368" w:author="Peter Dobson" w:date="2016-10-12T10:07:00Z">
                  <w:rPr/>
                </w:rPrChange>
              </w:rPr>
            </w:pPr>
            <w:r w:rsidRPr="004B3481">
              <w:rPr>
                <w:lang w:val="en-GB"/>
                <w:rPrChange w:id="369" w:author="Peter Dobson" w:date="2016-10-12T10:07:00Z">
                  <w:rPr/>
                </w:rPrChange>
              </w:rPr>
              <w:t>Medium Power</w:t>
            </w:r>
          </w:p>
          <w:p w14:paraId="39ACE02D" w14:textId="77777777" w:rsidR="000B5DA3" w:rsidRPr="004B3481" w:rsidRDefault="000B5DA3" w:rsidP="000B5DA3">
            <w:pPr>
              <w:pStyle w:val="Tableheading"/>
              <w:rPr>
                <w:lang w:val="en-GB"/>
                <w:rPrChange w:id="370" w:author="Peter Dobson" w:date="2016-10-12T10:07:00Z">
                  <w:rPr/>
                </w:rPrChange>
              </w:rPr>
            </w:pPr>
            <w:r w:rsidRPr="004B3481">
              <w:rPr>
                <w:lang w:val="en-GB"/>
                <w:rPrChange w:id="371" w:author="Peter Dobson" w:date="2016-10-12T10:07:00Z">
                  <w:rPr/>
                </w:rPrChange>
              </w:rPr>
              <w:t>300 - 100</w:t>
            </w:r>
          </w:p>
          <w:p w14:paraId="3820FAE3" w14:textId="77777777" w:rsidR="000B5DA3" w:rsidRPr="004B3481" w:rsidRDefault="000B5DA3" w:rsidP="000B5DA3">
            <w:pPr>
              <w:pStyle w:val="Tableheading"/>
              <w:rPr>
                <w:lang w:val="en-GB"/>
                <w:rPrChange w:id="372" w:author="Peter Dobson" w:date="2016-10-12T10:07:00Z">
                  <w:rPr/>
                </w:rPrChange>
              </w:rPr>
            </w:pPr>
            <w:r w:rsidRPr="004B3481">
              <w:rPr>
                <w:lang w:val="en-GB"/>
                <w:rPrChange w:id="373" w:author="Peter Dobson" w:date="2016-10-12T10:07:00Z">
                  <w:rPr/>
                </w:rPrChange>
              </w:rPr>
              <w:t>Wh / day</w:t>
            </w:r>
          </w:p>
        </w:tc>
        <w:tc>
          <w:tcPr>
            <w:tcW w:w="992" w:type="dxa"/>
            <w:tcBorders>
              <w:top w:val="single" w:sz="6" w:space="0" w:color="auto"/>
              <w:left w:val="single" w:sz="6" w:space="0" w:color="auto"/>
              <w:bottom w:val="single" w:sz="6" w:space="0" w:color="auto"/>
              <w:right w:val="single" w:sz="6" w:space="0" w:color="auto"/>
            </w:tcBorders>
            <w:textDirection w:val="btLr"/>
            <w:vAlign w:val="center"/>
            <w:tcPrChange w:id="374" w:author="Peter Dobson" w:date="2016-10-12T10:17:00Z">
              <w:tcPr>
                <w:tcW w:w="992" w:type="dxa"/>
                <w:gridSpan w:val="2"/>
                <w:tcBorders>
                  <w:top w:val="single" w:sz="6" w:space="0" w:color="auto"/>
                  <w:left w:val="single" w:sz="6" w:space="0" w:color="auto"/>
                  <w:bottom w:val="single" w:sz="6" w:space="0" w:color="auto"/>
                  <w:right w:val="single" w:sz="6" w:space="0" w:color="auto"/>
                </w:tcBorders>
                <w:textDirection w:val="btLr"/>
                <w:vAlign w:val="center"/>
              </w:tcPr>
            </w:tcPrChange>
          </w:tcPr>
          <w:p w14:paraId="64459674" w14:textId="77777777" w:rsidR="000B5DA3" w:rsidRPr="004B3481" w:rsidRDefault="000B5DA3" w:rsidP="000B5DA3">
            <w:pPr>
              <w:pStyle w:val="Tableheading"/>
              <w:rPr>
                <w:lang w:val="en-GB"/>
                <w:rPrChange w:id="375" w:author="Peter Dobson" w:date="2016-10-12T10:07:00Z">
                  <w:rPr/>
                </w:rPrChange>
              </w:rPr>
            </w:pPr>
            <w:r w:rsidRPr="004B3481">
              <w:rPr>
                <w:lang w:val="en-GB"/>
                <w:rPrChange w:id="376" w:author="Peter Dobson" w:date="2016-10-12T10:07:00Z">
                  <w:rPr/>
                </w:rPrChange>
              </w:rPr>
              <w:t>Low Power</w:t>
            </w:r>
          </w:p>
          <w:p w14:paraId="5CA9BEA0" w14:textId="77777777" w:rsidR="000B5DA3" w:rsidRPr="004B3481" w:rsidRDefault="000B5DA3" w:rsidP="000B5DA3">
            <w:pPr>
              <w:pStyle w:val="Tableheading"/>
              <w:rPr>
                <w:lang w:val="en-GB"/>
                <w:rPrChange w:id="377" w:author="Peter Dobson" w:date="2016-10-12T10:07:00Z">
                  <w:rPr/>
                </w:rPrChange>
              </w:rPr>
            </w:pPr>
            <w:r w:rsidRPr="004B3481">
              <w:rPr>
                <w:lang w:val="en-GB"/>
                <w:rPrChange w:id="378" w:author="Peter Dobson" w:date="2016-10-12T10:07:00Z">
                  <w:rPr/>
                </w:rPrChange>
              </w:rPr>
              <w:t>&lt; 100</w:t>
            </w:r>
          </w:p>
          <w:p w14:paraId="7702DBD6" w14:textId="77777777" w:rsidR="000B5DA3" w:rsidRPr="004B3481" w:rsidRDefault="000B5DA3" w:rsidP="000B5DA3">
            <w:pPr>
              <w:pStyle w:val="Tableheading"/>
              <w:rPr>
                <w:lang w:val="en-GB"/>
                <w:rPrChange w:id="379" w:author="Peter Dobson" w:date="2016-10-12T10:07:00Z">
                  <w:rPr/>
                </w:rPrChange>
              </w:rPr>
            </w:pPr>
            <w:r w:rsidRPr="004B3481">
              <w:rPr>
                <w:lang w:val="en-GB"/>
                <w:rPrChange w:id="380" w:author="Peter Dobson" w:date="2016-10-12T10:07:00Z">
                  <w:rPr/>
                </w:rPrChange>
              </w:rPr>
              <w:t>Wh / day</w:t>
            </w:r>
          </w:p>
        </w:tc>
        <w:tc>
          <w:tcPr>
            <w:tcW w:w="796" w:type="dxa"/>
            <w:tcBorders>
              <w:top w:val="single" w:sz="6" w:space="0" w:color="auto"/>
              <w:left w:val="single" w:sz="6" w:space="0" w:color="auto"/>
              <w:bottom w:val="single" w:sz="6" w:space="0" w:color="auto"/>
              <w:right w:val="single" w:sz="6" w:space="0" w:color="auto"/>
            </w:tcBorders>
            <w:textDirection w:val="btLr"/>
            <w:vAlign w:val="center"/>
            <w:tcPrChange w:id="381" w:author="Peter Dobson" w:date="2016-10-12T10:17:00Z">
              <w:tcPr>
                <w:tcW w:w="796" w:type="dxa"/>
                <w:gridSpan w:val="2"/>
                <w:tcBorders>
                  <w:top w:val="single" w:sz="6" w:space="0" w:color="auto"/>
                  <w:left w:val="single" w:sz="6" w:space="0" w:color="auto"/>
                  <w:bottom w:val="single" w:sz="6" w:space="0" w:color="auto"/>
                  <w:right w:val="single" w:sz="6" w:space="0" w:color="auto"/>
                </w:tcBorders>
                <w:textDirection w:val="btLr"/>
                <w:vAlign w:val="center"/>
              </w:tcPr>
            </w:tcPrChange>
          </w:tcPr>
          <w:p w14:paraId="43B8872B" w14:textId="77777777" w:rsidR="000B5DA3" w:rsidRPr="004B3481" w:rsidRDefault="000B5DA3" w:rsidP="000B5DA3">
            <w:pPr>
              <w:pStyle w:val="Tableheading"/>
              <w:rPr>
                <w:lang w:val="en-GB"/>
                <w:rPrChange w:id="382" w:author="Peter Dobson" w:date="2016-10-12T10:07:00Z">
                  <w:rPr/>
                </w:rPrChange>
              </w:rPr>
            </w:pPr>
            <w:r w:rsidRPr="004B3481">
              <w:rPr>
                <w:lang w:val="en-GB"/>
                <w:rPrChange w:id="383" w:author="Peter Dobson" w:date="2016-10-12T10:07:00Z">
                  <w:rPr>
                    <w:lang w:val="fr-FR"/>
                  </w:rPr>
                </w:rPrChange>
              </w:rPr>
              <w:t>Extreme Temperatures</w:t>
            </w:r>
          </w:p>
        </w:tc>
        <w:tc>
          <w:tcPr>
            <w:tcW w:w="802" w:type="dxa"/>
            <w:tcBorders>
              <w:top w:val="single" w:sz="6" w:space="0" w:color="auto"/>
              <w:left w:val="single" w:sz="6" w:space="0" w:color="auto"/>
              <w:bottom w:val="single" w:sz="6" w:space="0" w:color="auto"/>
              <w:right w:val="single" w:sz="6" w:space="0" w:color="auto"/>
            </w:tcBorders>
            <w:textDirection w:val="btLr"/>
            <w:vAlign w:val="center"/>
            <w:tcPrChange w:id="384" w:author="Peter Dobson" w:date="2016-10-12T10:17:00Z">
              <w:tcPr>
                <w:tcW w:w="802" w:type="dxa"/>
                <w:gridSpan w:val="2"/>
                <w:tcBorders>
                  <w:top w:val="single" w:sz="6" w:space="0" w:color="auto"/>
                  <w:left w:val="single" w:sz="6" w:space="0" w:color="auto"/>
                  <w:bottom w:val="single" w:sz="6" w:space="0" w:color="auto"/>
                  <w:right w:val="single" w:sz="6" w:space="0" w:color="auto"/>
                </w:tcBorders>
                <w:textDirection w:val="btLr"/>
                <w:vAlign w:val="center"/>
              </w:tcPr>
            </w:tcPrChange>
          </w:tcPr>
          <w:p w14:paraId="19266227" w14:textId="77777777" w:rsidR="000B5DA3" w:rsidRPr="004B3481" w:rsidRDefault="000B5DA3" w:rsidP="000B5DA3">
            <w:pPr>
              <w:pStyle w:val="Tableheading"/>
              <w:rPr>
                <w:lang w:val="en-GB"/>
                <w:rPrChange w:id="385" w:author="Peter Dobson" w:date="2016-10-12T10:07:00Z">
                  <w:rPr/>
                </w:rPrChange>
              </w:rPr>
            </w:pPr>
            <w:r w:rsidRPr="004B3481">
              <w:rPr>
                <w:lang w:val="en-GB"/>
                <w:rPrChange w:id="386" w:author="Peter Dobson" w:date="2016-10-12T10:07:00Z">
                  <w:rPr>
                    <w:lang w:val="fr-FR"/>
                  </w:rPr>
                </w:rPrChange>
              </w:rPr>
              <w:t>Ventilation not possible</w:t>
            </w:r>
          </w:p>
        </w:tc>
        <w:tc>
          <w:tcPr>
            <w:tcW w:w="708" w:type="dxa"/>
            <w:gridSpan w:val="2"/>
            <w:tcBorders>
              <w:top w:val="single" w:sz="6" w:space="0" w:color="auto"/>
              <w:left w:val="single" w:sz="6" w:space="0" w:color="auto"/>
              <w:bottom w:val="single" w:sz="6" w:space="0" w:color="auto"/>
              <w:right w:val="single" w:sz="6" w:space="0" w:color="auto"/>
            </w:tcBorders>
            <w:textDirection w:val="btLr"/>
            <w:vAlign w:val="center"/>
            <w:tcPrChange w:id="387" w:author="Peter Dobson" w:date="2016-10-12T10:17:00Z">
              <w:tcPr>
                <w:tcW w:w="708" w:type="dxa"/>
                <w:gridSpan w:val="3"/>
                <w:tcBorders>
                  <w:top w:val="single" w:sz="6" w:space="0" w:color="auto"/>
                  <w:left w:val="single" w:sz="6" w:space="0" w:color="auto"/>
                  <w:bottom w:val="single" w:sz="6" w:space="0" w:color="auto"/>
                  <w:right w:val="single" w:sz="6" w:space="0" w:color="auto"/>
                </w:tcBorders>
                <w:textDirection w:val="btLr"/>
                <w:vAlign w:val="center"/>
              </w:tcPr>
            </w:tcPrChange>
          </w:tcPr>
          <w:p w14:paraId="70902A5D" w14:textId="77777777" w:rsidR="000B5DA3" w:rsidRPr="004B3481" w:rsidRDefault="000B5DA3" w:rsidP="000B5DA3">
            <w:pPr>
              <w:pStyle w:val="Tableheading"/>
              <w:rPr>
                <w:lang w:val="en-GB"/>
                <w:rPrChange w:id="388" w:author="Peter Dobson" w:date="2016-10-12T10:07:00Z">
                  <w:rPr/>
                </w:rPrChange>
              </w:rPr>
            </w:pPr>
            <w:r w:rsidRPr="004B3481">
              <w:rPr>
                <w:lang w:val="en-GB"/>
                <w:rPrChange w:id="389" w:author="Peter Dobson" w:date="2016-10-12T10:07:00Z">
                  <w:rPr/>
                </w:rPrChange>
              </w:rPr>
              <w:t>Buoy</w:t>
            </w:r>
          </w:p>
        </w:tc>
        <w:tc>
          <w:tcPr>
            <w:tcW w:w="1379" w:type="dxa"/>
            <w:tcBorders>
              <w:top w:val="single" w:sz="6" w:space="0" w:color="auto"/>
              <w:left w:val="single" w:sz="6" w:space="0" w:color="auto"/>
              <w:bottom w:val="single" w:sz="6" w:space="0" w:color="auto"/>
              <w:right w:val="single" w:sz="6" w:space="0" w:color="auto"/>
            </w:tcBorders>
            <w:textDirection w:val="btLr"/>
            <w:vAlign w:val="center"/>
            <w:tcPrChange w:id="390" w:author="Peter Dobson" w:date="2016-10-12T10:17:00Z">
              <w:tcPr>
                <w:tcW w:w="1379" w:type="dxa"/>
                <w:gridSpan w:val="2"/>
                <w:tcBorders>
                  <w:top w:val="single" w:sz="6" w:space="0" w:color="auto"/>
                  <w:left w:val="single" w:sz="6" w:space="0" w:color="auto"/>
                  <w:bottom w:val="single" w:sz="6" w:space="0" w:color="auto"/>
                  <w:right w:val="single" w:sz="6" w:space="0" w:color="auto"/>
                </w:tcBorders>
                <w:textDirection w:val="btLr"/>
                <w:vAlign w:val="center"/>
              </w:tcPr>
            </w:tcPrChange>
          </w:tcPr>
          <w:p w14:paraId="65B61477" w14:textId="77777777" w:rsidR="000B5DA3" w:rsidRPr="004B3481" w:rsidRDefault="000B5DA3" w:rsidP="000B5DA3">
            <w:pPr>
              <w:pStyle w:val="Tableheading"/>
              <w:rPr>
                <w:lang w:val="en-GB"/>
                <w:rPrChange w:id="391" w:author="Peter Dobson" w:date="2016-10-12T10:07:00Z">
                  <w:rPr/>
                </w:rPrChange>
              </w:rPr>
            </w:pPr>
            <w:r w:rsidRPr="004B3481">
              <w:rPr>
                <w:lang w:val="en-GB"/>
                <w:rPrChange w:id="392" w:author="Peter Dobson" w:date="2016-10-12T10:07:00Z">
                  <w:rPr/>
                </w:rPrChange>
              </w:rPr>
              <w:t>Major Floating Aid</w:t>
            </w:r>
          </w:p>
        </w:tc>
        <w:tc>
          <w:tcPr>
            <w:tcW w:w="1336" w:type="dxa"/>
            <w:tcBorders>
              <w:top w:val="single" w:sz="6" w:space="0" w:color="auto"/>
              <w:left w:val="single" w:sz="6" w:space="0" w:color="auto"/>
              <w:bottom w:val="single" w:sz="6" w:space="0" w:color="auto"/>
            </w:tcBorders>
            <w:textDirection w:val="btLr"/>
            <w:vAlign w:val="center"/>
            <w:tcPrChange w:id="393" w:author="Peter Dobson" w:date="2016-10-12T10:17:00Z">
              <w:tcPr>
                <w:tcW w:w="1336" w:type="dxa"/>
                <w:gridSpan w:val="2"/>
                <w:tcBorders>
                  <w:top w:val="single" w:sz="6" w:space="0" w:color="auto"/>
                  <w:left w:val="single" w:sz="6" w:space="0" w:color="auto"/>
                  <w:bottom w:val="single" w:sz="6" w:space="0" w:color="auto"/>
                  <w:right w:val="single" w:sz="6" w:space="0" w:color="auto"/>
                </w:tcBorders>
                <w:textDirection w:val="btLr"/>
                <w:vAlign w:val="center"/>
              </w:tcPr>
            </w:tcPrChange>
          </w:tcPr>
          <w:p w14:paraId="153BFB9D" w14:textId="362EEE90" w:rsidR="000B5DA3" w:rsidRPr="004B3481" w:rsidDel="00147136" w:rsidRDefault="000B5DA3" w:rsidP="000B5DA3">
            <w:pPr>
              <w:pStyle w:val="Tableheading"/>
              <w:rPr>
                <w:del w:id="394" w:author="Peter Dobson" w:date="2016-10-12T10:37:00Z"/>
                <w:lang w:val="en-GB"/>
                <w:rPrChange w:id="395" w:author="Peter Dobson" w:date="2016-10-12T10:07:00Z">
                  <w:rPr>
                    <w:del w:id="396" w:author="Peter Dobson" w:date="2016-10-12T10:37:00Z"/>
                  </w:rPr>
                </w:rPrChange>
              </w:rPr>
            </w:pPr>
            <w:del w:id="397" w:author="Peter Dobson" w:date="2016-10-12T10:37:00Z">
              <w:r w:rsidRPr="004B3481" w:rsidDel="00147136">
                <w:rPr>
                  <w:lang w:val="en-GB"/>
                  <w:rPrChange w:id="398" w:author="Peter Dobson" w:date="2016-10-12T10:07:00Z">
                    <w:rPr/>
                  </w:rPrChange>
                </w:rPr>
                <w:delText>Life Expectancy</w:delText>
              </w:r>
            </w:del>
          </w:p>
          <w:p w14:paraId="39307C78" w14:textId="1C6C28F4" w:rsidR="000B5DA3" w:rsidRPr="004B3481" w:rsidRDefault="000B5DA3" w:rsidP="000B5DA3">
            <w:pPr>
              <w:pStyle w:val="Tableheading"/>
              <w:rPr>
                <w:lang w:val="en-GB"/>
                <w:rPrChange w:id="399" w:author="Peter Dobson" w:date="2016-10-12T10:07:00Z">
                  <w:rPr/>
                </w:rPrChange>
              </w:rPr>
            </w:pPr>
            <w:del w:id="400" w:author="Peter Dobson" w:date="2016-10-12T10:37:00Z">
              <w:r w:rsidRPr="004B3481" w:rsidDel="00147136">
                <w:rPr>
                  <w:lang w:val="en-GB"/>
                  <w:rPrChange w:id="401" w:author="Peter Dobson" w:date="2016-10-12T10:07:00Z">
                    <w:rPr/>
                  </w:rPrChange>
                </w:rPr>
                <w:delText>(years)/cycles</w:delText>
              </w:r>
            </w:del>
            <w:ins w:id="402" w:author="Peter Dobson" w:date="2016-10-12T10:37:00Z">
              <w:r w:rsidR="00147136">
                <w:rPr>
                  <w:lang w:val="en-GB"/>
                </w:rPr>
                <w:t>Comments</w:t>
              </w:r>
            </w:ins>
          </w:p>
        </w:tc>
      </w:tr>
      <w:tr w:rsidR="00312F76" w:rsidRPr="00E53A58" w14:paraId="4218AD6A" w14:textId="77777777" w:rsidTr="00BA7305">
        <w:trPr>
          <w:trHeight w:val="202"/>
          <w:jc w:val="center"/>
          <w:ins w:id="403" w:author="Peter Dobson" w:date="2016-10-12T10:15:00Z"/>
        </w:trPr>
        <w:tc>
          <w:tcPr>
            <w:tcW w:w="1844" w:type="dxa"/>
            <w:tcBorders>
              <w:top w:val="single" w:sz="6" w:space="0" w:color="auto"/>
              <w:left w:val="single" w:sz="6" w:space="0" w:color="auto"/>
              <w:bottom w:val="single" w:sz="6" w:space="0" w:color="auto"/>
              <w:right w:val="single" w:sz="6" w:space="0" w:color="auto"/>
            </w:tcBorders>
          </w:tcPr>
          <w:p w14:paraId="1DC65DEC" w14:textId="3361D670" w:rsidR="00312F76" w:rsidRPr="004B3481" w:rsidRDefault="00312F76" w:rsidP="000B5DA3">
            <w:pPr>
              <w:pStyle w:val="Tableheading"/>
              <w:spacing w:before="20" w:after="20"/>
              <w:rPr>
                <w:ins w:id="404" w:author="Peter Dobson" w:date="2016-10-12T10:15:00Z"/>
                <w:lang w:val="en-GB"/>
              </w:rPr>
            </w:pPr>
            <w:ins w:id="405" w:author="Peter Dobson" w:date="2016-10-12T10:15:00Z">
              <w:r>
                <w:rPr>
                  <w:lang w:val="en-GB"/>
                </w:rPr>
                <w:t>Secondary Cells</w:t>
              </w:r>
            </w:ins>
          </w:p>
        </w:tc>
        <w:tc>
          <w:tcPr>
            <w:tcW w:w="10260" w:type="dxa"/>
            <w:gridSpan w:val="11"/>
            <w:tcBorders>
              <w:top w:val="single" w:sz="6" w:space="0" w:color="auto"/>
              <w:left w:val="single" w:sz="6" w:space="0" w:color="auto"/>
              <w:bottom w:val="single" w:sz="6" w:space="0" w:color="auto"/>
            </w:tcBorders>
            <w:vAlign w:val="center"/>
          </w:tcPr>
          <w:p w14:paraId="384ECCEF" w14:textId="77777777" w:rsidR="00312F76" w:rsidRPr="004B3481" w:rsidRDefault="00312F76" w:rsidP="000B5DA3">
            <w:pPr>
              <w:pStyle w:val="Tabletext"/>
              <w:spacing w:before="20" w:after="20"/>
              <w:jc w:val="center"/>
              <w:rPr>
                <w:ins w:id="406" w:author="Peter Dobson" w:date="2016-10-12T10:15:00Z"/>
              </w:rPr>
            </w:pPr>
          </w:p>
        </w:tc>
      </w:tr>
      <w:tr w:rsidR="000B5DA3" w:rsidRPr="00E53A58" w14:paraId="048221EA" w14:textId="77777777" w:rsidTr="00312F76">
        <w:trPr>
          <w:trHeight w:val="202"/>
          <w:jc w:val="center"/>
          <w:trPrChange w:id="407"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408"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3E10C211" w14:textId="77777777" w:rsidR="000B5DA3" w:rsidRPr="004B3481" w:rsidRDefault="000B5DA3" w:rsidP="000B5DA3">
            <w:pPr>
              <w:pStyle w:val="Tableheading"/>
              <w:spacing w:before="20" w:after="20"/>
              <w:rPr>
                <w:lang w:val="en-GB"/>
                <w:rPrChange w:id="409" w:author="Peter Dobson" w:date="2016-10-12T10:07:00Z">
                  <w:rPr/>
                </w:rPrChange>
              </w:rPr>
            </w:pPr>
            <w:r w:rsidRPr="004B3481">
              <w:rPr>
                <w:lang w:val="en-GB"/>
                <w:rPrChange w:id="410" w:author="Peter Dobson" w:date="2016-10-12T10:07:00Z">
                  <w:rPr/>
                </w:rPrChange>
              </w:rPr>
              <w:t>Lead acid</w:t>
            </w:r>
          </w:p>
        </w:tc>
        <w:tc>
          <w:tcPr>
            <w:tcW w:w="868" w:type="dxa"/>
            <w:tcBorders>
              <w:top w:val="single" w:sz="6" w:space="0" w:color="auto"/>
              <w:left w:val="single" w:sz="6" w:space="0" w:color="auto"/>
              <w:bottom w:val="single" w:sz="6" w:space="0" w:color="auto"/>
              <w:right w:val="single" w:sz="6" w:space="0" w:color="auto"/>
            </w:tcBorders>
            <w:vAlign w:val="center"/>
            <w:tcPrChange w:id="411"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23F1E676" w14:textId="77777777" w:rsidR="000B5DA3" w:rsidRPr="004B3481" w:rsidRDefault="000B5DA3" w:rsidP="000B5DA3">
            <w:pPr>
              <w:pStyle w:val="Tabletext"/>
              <w:spacing w:before="20" w:after="20"/>
              <w:jc w:val="center"/>
            </w:pPr>
            <w:r w:rsidRPr="004B3481">
              <w:t>+</w:t>
            </w:r>
          </w:p>
        </w:tc>
        <w:tc>
          <w:tcPr>
            <w:tcW w:w="1286" w:type="dxa"/>
            <w:tcBorders>
              <w:top w:val="single" w:sz="6" w:space="0" w:color="auto"/>
              <w:left w:val="single" w:sz="6" w:space="0" w:color="auto"/>
              <w:bottom w:val="single" w:sz="6" w:space="0" w:color="auto"/>
              <w:right w:val="single" w:sz="6" w:space="0" w:color="auto"/>
            </w:tcBorders>
            <w:vAlign w:val="center"/>
            <w:tcPrChange w:id="412"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12230002" w14:textId="77777777" w:rsidR="000B5DA3" w:rsidRPr="004B3481" w:rsidRDefault="000B5DA3" w:rsidP="000B5DA3">
            <w:pPr>
              <w:pStyle w:val="Tabletext"/>
              <w:spacing w:before="20" w:after="20"/>
              <w:jc w:val="center"/>
            </w:pPr>
            <w:r w:rsidRPr="004B3481">
              <w:t>Yes</w:t>
            </w:r>
          </w:p>
        </w:tc>
        <w:tc>
          <w:tcPr>
            <w:tcW w:w="959" w:type="dxa"/>
            <w:tcBorders>
              <w:top w:val="single" w:sz="6" w:space="0" w:color="auto"/>
              <w:left w:val="single" w:sz="6" w:space="0" w:color="auto"/>
              <w:bottom w:val="single" w:sz="6" w:space="0" w:color="auto"/>
              <w:right w:val="single" w:sz="6" w:space="0" w:color="auto"/>
            </w:tcBorders>
            <w:vAlign w:val="center"/>
            <w:tcPrChange w:id="413"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63C3F69C" w14:textId="77777777" w:rsidR="000B5DA3" w:rsidRPr="004B3481" w:rsidRDefault="000B5DA3" w:rsidP="000B5DA3">
            <w:pPr>
              <w:pStyle w:val="Tabletext"/>
              <w:spacing w:before="20" w:after="20"/>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Change w:id="414"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6FD8AD1D" w14:textId="77777777" w:rsidR="000B5DA3" w:rsidRPr="004B3481" w:rsidRDefault="000B5DA3" w:rsidP="000B5DA3">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Change w:id="415"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667627B2" w14:textId="77777777" w:rsidR="000B5DA3" w:rsidRPr="004B3481" w:rsidRDefault="000B5DA3" w:rsidP="000B5DA3">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Change w:id="416"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5DDDC2BC" w14:textId="77777777" w:rsidR="000B5DA3" w:rsidRPr="004B3481" w:rsidRDefault="000B5DA3" w:rsidP="000B5DA3">
            <w:pPr>
              <w:pStyle w:val="Tabletext"/>
              <w:spacing w:before="20" w:after="20"/>
              <w:jc w:val="center"/>
            </w:pPr>
            <w:r w:rsidRPr="004B3481">
              <w:t>-</w:t>
            </w:r>
          </w:p>
        </w:tc>
        <w:tc>
          <w:tcPr>
            <w:tcW w:w="802" w:type="dxa"/>
            <w:tcBorders>
              <w:top w:val="single" w:sz="6" w:space="0" w:color="auto"/>
              <w:left w:val="single" w:sz="6" w:space="0" w:color="auto"/>
              <w:bottom w:val="single" w:sz="6" w:space="0" w:color="auto"/>
              <w:right w:val="single" w:sz="6" w:space="0" w:color="auto"/>
            </w:tcBorders>
            <w:vAlign w:val="center"/>
            <w:tcPrChange w:id="417"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1F8495CB" w14:textId="19650A81" w:rsidR="000B5DA3" w:rsidRPr="004B3481" w:rsidRDefault="003D2B20" w:rsidP="000B5DA3">
            <w:pPr>
              <w:pStyle w:val="Tabletext"/>
              <w:spacing w:before="20" w:after="20"/>
              <w:jc w:val="center"/>
            </w:pPr>
            <w:ins w:id="418" w:author="Peter Dobson" w:date="2016-10-12T09:08:00Z">
              <w:r w:rsidRPr="004B3481">
                <w:t>o</w:t>
              </w:r>
            </w:ins>
            <w:del w:id="419" w:author="Peter Dobson" w:date="2016-10-12T09:08:00Z">
              <w:r w:rsidR="000B5DA3" w:rsidRPr="004B3481" w:rsidDel="003D2B20">
                <w:delText>-</w:delText>
              </w:r>
            </w:del>
          </w:p>
        </w:tc>
        <w:tc>
          <w:tcPr>
            <w:tcW w:w="708" w:type="dxa"/>
            <w:gridSpan w:val="2"/>
            <w:tcBorders>
              <w:top w:val="single" w:sz="6" w:space="0" w:color="auto"/>
              <w:left w:val="single" w:sz="6" w:space="0" w:color="auto"/>
              <w:bottom w:val="single" w:sz="6" w:space="0" w:color="auto"/>
              <w:right w:val="single" w:sz="6" w:space="0" w:color="auto"/>
            </w:tcBorders>
            <w:vAlign w:val="center"/>
            <w:tcPrChange w:id="420"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3C734B03" w14:textId="77777777" w:rsidR="000B5DA3" w:rsidRPr="004B3481" w:rsidRDefault="000B5DA3" w:rsidP="000B5DA3">
            <w:pPr>
              <w:pStyle w:val="Tabletext"/>
              <w:spacing w:before="20" w:after="20"/>
              <w:jc w:val="center"/>
            </w:pPr>
            <w:r w:rsidRPr="004B3481">
              <w:t>o</w:t>
            </w:r>
          </w:p>
        </w:tc>
        <w:tc>
          <w:tcPr>
            <w:tcW w:w="1379" w:type="dxa"/>
            <w:tcBorders>
              <w:top w:val="single" w:sz="6" w:space="0" w:color="auto"/>
              <w:left w:val="single" w:sz="6" w:space="0" w:color="auto"/>
              <w:bottom w:val="single" w:sz="6" w:space="0" w:color="auto"/>
              <w:right w:val="single" w:sz="6" w:space="0" w:color="auto"/>
            </w:tcBorders>
            <w:vAlign w:val="center"/>
            <w:tcPrChange w:id="421"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2E1189C2" w14:textId="77777777" w:rsidR="000B5DA3" w:rsidRPr="004B3481" w:rsidRDefault="000B5DA3" w:rsidP="000B5DA3">
            <w:pPr>
              <w:pStyle w:val="Tabletext"/>
              <w:spacing w:before="20" w:after="20"/>
              <w:jc w:val="center"/>
            </w:pPr>
            <w:r w:rsidRPr="004B3481">
              <w:t>+</w:t>
            </w:r>
          </w:p>
        </w:tc>
        <w:tc>
          <w:tcPr>
            <w:tcW w:w="1336" w:type="dxa"/>
            <w:tcBorders>
              <w:top w:val="single" w:sz="6" w:space="0" w:color="auto"/>
              <w:left w:val="single" w:sz="6" w:space="0" w:color="auto"/>
              <w:bottom w:val="single" w:sz="6" w:space="0" w:color="auto"/>
            </w:tcBorders>
            <w:vAlign w:val="center"/>
            <w:tcPrChange w:id="422"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71DE9EE1" w14:textId="77777777" w:rsidR="000B5DA3" w:rsidRPr="004B3481" w:rsidRDefault="000B5DA3" w:rsidP="000B5DA3">
            <w:pPr>
              <w:pStyle w:val="Tabletext"/>
              <w:spacing w:before="20" w:after="20"/>
              <w:jc w:val="center"/>
            </w:pPr>
          </w:p>
        </w:tc>
      </w:tr>
      <w:tr w:rsidR="000B5DA3" w:rsidRPr="00E53A58" w14:paraId="22BC5547" w14:textId="77777777" w:rsidTr="00312F76">
        <w:trPr>
          <w:trHeight w:val="202"/>
          <w:jc w:val="center"/>
          <w:trPrChange w:id="423"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424"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0F5BD15F" w14:textId="0C52DB9F" w:rsidR="000B5DA3" w:rsidRPr="004B3481" w:rsidRDefault="000B5DA3" w:rsidP="000B5DA3">
            <w:pPr>
              <w:pStyle w:val="Tableheading"/>
              <w:spacing w:before="20" w:after="20"/>
              <w:rPr>
                <w:lang w:val="en-GB"/>
                <w:rPrChange w:id="425" w:author="Peter Dobson" w:date="2016-10-12T10:07:00Z">
                  <w:rPr/>
                </w:rPrChange>
              </w:rPr>
            </w:pPr>
            <w:r w:rsidRPr="004B3481">
              <w:rPr>
                <w:lang w:val="en-GB"/>
                <w:rPrChange w:id="426" w:author="Peter Dobson" w:date="2016-10-12T10:07:00Z">
                  <w:rPr/>
                </w:rPrChange>
              </w:rPr>
              <w:t xml:space="preserve">Sealed </w:t>
            </w:r>
            <w:ins w:id="427" w:author="Peter Dobson" w:date="2016-10-12T10:24:00Z">
              <w:r w:rsidR="00140089">
                <w:rPr>
                  <w:lang w:val="en-GB"/>
                </w:rPr>
                <w:t xml:space="preserve">Gel </w:t>
              </w:r>
            </w:ins>
            <w:r w:rsidRPr="004B3481">
              <w:rPr>
                <w:lang w:val="en-GB"/>
                <w:rPrChange w:id="428" w:author="Peter Dobson" w:date="2016-10-12T10:07:00Z">
                  <w:rPr/>
                </w:rPrChange>
              </w:rPr>
              <w:t>lead acid</w:t>
            </w:r>
          </w:p>
        </w:tc>
        <w:tc>
          <w:tcPr>
            <w:tcW w:w="868" w:type="dxa"/>
            <w:tcBorders>
              <w:top w:val="single" w:sz="6" w:space="0" w:color="auto"/>
              <w:left w:val="single" w:sz="6" w:space="0" w:color="auto"/>
              <w:bottom w:val="single" w:sz="6" w:space="0" w:color="auto"/>
              <w:right w:val="single" w:sz="6" w:space="0" w:color="auto"/>
            </w:tcBorders>
            <w:vAlign w:val="center"/>
            <w:tcPrChange w:id="429"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507BE84D" w14:textId="77777777" w:rsidR="000B5DA3" w:rsidRPr="004B3481" w:rsidRDefault="000B5DA3" w:rsidP="000B5DA3">
            <w:pPr>
              <w:pStyle w:val="Tabletext"/>
              <w:spacing w:before="20" w:after="20"/>
              <w:jc w:val="center"/>
              <w:rPr>
                <w:rPrChange w:id="430" w:author="Peter Dobson" w:date="2016-10-12T10:07:00Z">
                  <w:rPr>
                    <w:lang w:val="nl-NL"/>
                  </w:rPr>
                </w:rPrChange>
              </w:rPr>
            </w:pPr>
            <w:r w:rsidRPr="004B3481">
              <w:rPr>
                <w:rPrChange w:id="431" w:author="Peter Dobson" w:date="2016-10-12T10:07:00Z">
                  <w:rPr>
                    <w:lang w:val="nl-NL"/>
                  </w:rPr>
                </w:rPrChange>
              </w:rPr>
              <w:t>++</w:t>
            </w:r>
          </w:p>
        </w:tc>
        <w:tc>
          <w:tcPr>
            <w:tcW w:w="1286" w:type="dxa"/>
            <w:tcBorders>
              <w:top w:val="single" w:sz="6" w:space="0" w:color="auto"/>
              <w:left w:val="single" w:sz="6" w:space="0" w:color="auto"/>
              <w:bottom w:val="single" w:sz="6" w:space="0" w:color="auto"/>
              <w:right w:val="single" w:sz="6" w:space="0" w:color="auto"/>
            </w:tcBorders>
            <w:vAlign w:val="center"/>
            <w:tcPrChange w:id="432"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3C8BB40E" w14:textId="77777777" w:rsidR="000B5DA3" w:rsidRPr="004B3481" w:rsidRDefault="000B5DA3" w:rsidP="000B5DA3">
            <w:pPr>
              <w:pStyle w:val="Tabletext"/>
              <w:spacing w:before="20" w:after="20"/>
              <w:jc w:val="center"/>
              <w:rPr>
                <w:rPrChange w:id="433" w:author="Peter Dobson" w:date="2016-10-12T10:07:00Z">
                  <w:rPr>
                    <w:lang w:val="nl-NL"/>
                  </w:rPr>
                </w:rPrChange>
              </w:rPr>
            </w:pPr>
            <w:r w:rsidRPr="004B3481">
              <w:rPr>
                <w:rPrChange w:id="434" w:author="Peter Dobson" w:date="2016-10-12T10:07:00Z">
                  <w:rPr>
                    <w:lang w:val="nl-NL"/>
                  </w:rPr>
                </w:rPrChange>
              </w:rPr>
              <w:t>No</w:t>
            </w:r>
          </w:p>
        </w:tc>
        <w:tc>
          <w:tcPr>
            <w:tcW w:w="959" w:type="dxa"/>
            <w:tcBorders>
              <w:top w:val="single" w:sz="6" w:space="0" w:color="auto"/>
              <w:left w:val="single" w:sz="6" w:space="0" w:color="auto"/>
              <w:bottom w:val="single" w:sz="6" w:space="0" w:color="auto"/>
              <w:right w:val="single" w:sz="6" w:space="0" w:color="auto"/>
            </w:tcBorders>
            <w:vAlign w:val="center"/>
            <w:tcPrChange w:id="435"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56874E02" w14:textId="5450B7C0" w:rsidR="000B5DA3" w:rsidRPr="004B3481" w:rsidRDefault="003D2B20" w:rsidP="000B5DA3">
            <w:pPr>
              <w:pStyle w:val="Tabletext"/>
              <w:spacing w:before="20" w:after="20"/>
              <w:jc w:val="center"/>
              <w:rPr>
                <w:rPrChange w:id="436" w:author="Peter Dobson" w:date="2016-10-12T10:07:00Z">
                  <w:rPr>
                    <w:lang w:val="nl-NL"/>
                  </w:rPr>
                </w:rPrChange>
              </w:rPr>
            </w:pPr>
            <w:ins w:id="437" w:author="Peter Dobson" w:date="2016-10-12T09:09:00Z">
              <w:r w:rsidRPr="004B3481">
                <w:rPr>
                  <w:rPrChange w:id="438" w:author="Peter Dobson" w:date="2016-10-12T10:07:00Z">
                    <w:rPr>
                      <w:lang w:val="nl-NL"/>
                    </w:rPr>
                  </w:rPrChange>
                </w:rPr>
                <w:t>+</w:t>
              </w:r>
            </w:ins>
            <w:del w:id="439" w:author="Peter Dobson" w:date="2016-10-12T09:09:00Z">
              <w:r w:rsidR="000B5DA3" w:rsidRPr="004B3481" w:rsidDel="003D2B20">
                <w:rPr>
                  <w:rPrChange w:id="440" w:author="Peter Dobson" w:date="2016-10-12T10:07:00Z">
                    <w:rPr>
                      <w:lang w:val="nl-NL"/>
                    </w:rPr>
                  </w:rPrChange>
                </w:rPr>
                <w:delText>-</w:delText>
              </w:r>
            </w:del>
          </w:p>
        </w:tc>
        <w:tc>
          <w:tcPr>
            <w:tcW w:w="1134" w:type="dxa"/>
            <w:tcBorders>
              <w:top w:val="single" w:sz="6" w:space="0" w:color="auto"/>
              <w:left w:val="single" w:sz="6" w:space="0" w:color="auto"/>
              <w:bottom w:val="single" w:sz="6" w:space="0" w:color="auto"/>
              <w:right w:val="single" w:sz="6" w:space="0" w:color="auto"/>
            </w:tcBorders>
            <w:vAlign w:val="center"/>
            <w:tcPrChange w:id="441"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1FC88329" w14:textId="7C11909C" w:rsidR="000B5DA3" w:rsidRPr="004B3481" w:rsidRDefault="000B5DA3" w:rsidP="000B5DA3">
            <w:pPr>
              <w:pStyle w:val="Tabletext"/>
              <w:spacing w:before="20" w:after="20"/>
              <w:jc w:val="center"/>
              <w:rPr>
                <w:rPrChange w:id="442" w:author="Peter Dobson" w:date="2016-10-12T10:07:00Z">
                  <w:rPr>
                    <w:lang w:val="nl-NL"/>
                  </w:rPr>
                </w:rPrChange>
              </w:rPr>
            </w:pPr>
            <w:del w:id="443" w:author="Peter Dobson" w:date="2016-10-12T09:09:00Z">
              <w:r w:rsidRPr="004B3481" w:rsidDel="003D2B20">
                <w:rPr>
                  <w:rPrChange w:id="444" w:author="Peter Dobson" w:date="2016-10-12T10:07:00Z">
                    <w:rPr>
                      <w:lang w:val="nl-NL"/>
                    </w:rPr>
                  </w:rPrChange>
                </w:rPr>
                <w:delText>o</w:delText>
              </w:r>
            </w:del>
            <w:ins w:id="445" w:author="Peter Dobson" w:date="2016-10-12T09:09:00Z">
              <w:r w:rsidR="003D2B20" w:rsidRPr="004B3481">
                <w:rPr>
                  <w:rPrChange w:id="446" w:author="Peter Dobson" w:date="2016-10-12T10:07:00Z">
                    <w:rPr>
                      <w:lang w:val="nl-NL"/>
                    </w:rPr>
                  </w:rPrChange>
                </w:rPr>
                <w:t>+</w:t>
              </w:r>
            </w:ins>
          </w:p>
        </w:tc>
        <w:tc>
          <w:tcPr>
            <w:tcW w:w="992" w:type="dxa"/>
            <w:tcBorders>
              <w:top w:val="single" w:sz="6" w:space="0" w:color="auto"/>
              <w:left w:val="single" w:sz="6" w:space="0" w:color="auto"/>
              <w:bottom w:val="single" w:sz="6" w:space="0" w:color="auto"/>
              <w:right w:val="single" w:sz="6" w:space="0" w:color="auto"/>
            </w:tcBorders>
            <w:vAlign w:val="center"/>
            <w:tcPrChange w:id="447"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6A5C8CF7" w14:textId="77777777" w:rsidR="000B5DA3" w:rsidRPr="004B3481" w:rsidRDefault="000B5DA3" w:rsidP="000B5DA3">
            <w:pPr>
              <w:pStyle w:val="Tabletext"/>
              <w:spacing w:before="20" w:after="20"/>
              <w:jc w:val="center"/>
              <w:rPr>
                <w:rPrChange w:id="448" w:author="Peter Dobson" w:date="2016-10-12T10:07:00Z">
                  <w:rPr>
                    <w:lang w:val="nl-NL"/>
                  </w:rPr>
                </w:rPrChange>
              </w:rPr>
            </w:pPr>
            <w:r w:rsidRPr="004B3481">
              <w:rPr>
                <w:rPrChange w:id="449" w:author="Peter Dobson" w:date="2016-10-12T10:07:00Z">
                  <w:rPr>
                    <w:lang w:val="nl-NL"/>
                  </w:rPr>
                </w:rPrChange>
              </w:rPr>
              <w:t>+</w:t>
            </w:r>
          </w:p>
        </w:tc>
        <w:tc>
          <w:tcPr>
            <w:tcW w:w="796" w:type="dxa"/>
            <w:tcBorders>
              <w:top w:val="single" w:sz="6" w:space="0" w:color="auto"/>
              <w:left w:val="single" w:sz="6" w:space="0" w:color="auto"/>
              <w:bottom w:val="single" w:sz="6" w:space="0" w:color="auto"/>
              <w:right w:val="single" w:sz="6" w:space="0" w:color="auto"/>
            </w:tcBorders>
            <w:vAlign w:val="center"/>
            <w:tcPrChange w:id="450"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7B98CE19" w14:textId="0BB8652A" w:rsidR="000B5DA3" w:rsidRPr="004B3481" w:rsidRDefault="000B5DA3" w:rsidP="000B5DA3">
            <w:pPr>
              <w:pStyle w:val="Tabletext"/>
              <w:spacing w:before="20" w:after="20"/>
              <w:jc w:val="center"/>
              <w:rPr>
                <w:rPrChange w:id="451" w:author="Peter Dobson" w:date="2016-10-12T10:07:00Z">
                  <w:rPr>
                    <w:lang w:val="nl-NL"/>
                  </w:rPr>
                </w:rPrChange>
              </w:rPr>
            </w:pPr>
            <w:del w:id="452" w:author="Peter Dobson" w:date="2016-10-12T09:14:00Z">
              <w:r w:rsidRPr="004B3481" w:rsidDel="003D2B20">
                <w:rPr>
                  <w:rPrChange w:id="453" w:author="Peter Dobson" w:date="2016-10-12T10:07:00Z">
                    <w:rPr>
                      <w:lang w:val="nl-NL"/>
                    </w:rPr>
                  </w:rPrChange>
                </w:rPr>
                <w:delText>-</w:delText>
              </w:r>
            </w:del>
            <w:ins w:id="454" w:author="Peter Dobson" w:date="2016-10-12T09:14:00Z">
              <w:r w:rsidR="003D2B20" w:rsidRPr="004B3481">
                <w:rPr>
                  <w:rPrChange w:id="455" w:author="Peter Dobson" w:date="2016-10-12T10:07:00Z">
                    <w:rPr>
                      <w:lang w:val="nl-NL"/>
                    </w:rPr>
                  </w:rPrChange>
                </w:rPr>
                <w:t>+</w:t>
              </w:r>
            </w:ins>
          </w:p>
        </w:tc>
        <w:tc>
          <w:tcPr>
            <w:tcW w:w="802" w:type="dxa"/>
            <w:tcBorders>
              <w:top w:val="single" w:sz="6" w:space="0" w:color="auto"/>
              <w:left w:val="single" w:sz="6" w:space="0" w:color="auto"/>
              <w:bottom w:val="single" w:sz="6" w:space="0" w:color="auto"/>
              <w:right w:val="single" w:sz="6" w:space="0" w:color="auto"/>
            </w:tcBorders>
            <w:vAlign w:val="center"/>
            <w:tcPrChange w:id="456"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30278447" w14:textId="48E59B98" w:rsidR="000B5DA3" w:rsidRPr="004B3481" w:rsidRDefault="003D2B20" w:rsidP="000B5DA3">
            <w:pPr>
              <w:pStyle w:val="Tabletext"/>
              <w:spacing w:before="20" w:after="20"/>
              <w:jc w:val="center"/>
              <w:rPr>
                <w:rPrChange w:id="457" w:author="Peter Dobson" w:date="2016-10-12T10:07:00Z">
                  <w:rPr>
                    <w:lang w:val="nl-NL"/>
                  </w:rPr>
                </w:rPrChange>
              </w:rPr>
            </w:pPr>
            <w:ins w:id="458" w:author="Peter Dobson" w:date="2016-10-12T09:12:00Z">
              <w:r w:rsidRPr="004B3481">
                <w:rPr>
                  <w:rPrChange w:id="459" w:author="Peter Dobson" w:date="2016-10-12T10:07:00Z">
                    <w:rPr>
                      <w:lang w:val="nl-NL"/>
                    </w:rPr>
                  </w:rPrChange>
                </w:rPr>
                <w:t>o</w:t>
              </w:r>
            </w:ins>
            <w:del w:id="460" w:author="Peter Dobson" w:date="2016-10-12T09:12:00Z">
              <w:r w:rsidR="000B5DA3" w:rsidRPr="004B3481" w:rsidDel="003D2B20">
                <w:rPr>
                  <w:rPrChange w:id="461" w:author="Peter Dobson" w:date="2016-10-12T10:07:00Z">
                    <w:rPr>
                      <w:lang w:val="nl-NL"/>
                    </w:rPr>
                  </w:rPrChange>
                </w:rPr>
                <w:delText>-</w:delText>
              </w:r>
            </w:del>
          </w:p>
        </w:tc>
        <w:tc>
          <w:tcPr>
            <w:tcW w:w="708" w:type="dxa"/>
            <w:gridSpan w:val="2"/>
            <w:tcBorders>
              <w:top w:val="single" w:sz="6" w:space="0" w:color="auto"/>
              <w:left w:val="single" w:sz="6" w:space="0" w:color="auto"/>
              <w:bottom w:val="single" w:sz="6" w:space="0" w:color="auto"/>
              <w:right w:val="single" w:sz="6" w:space="0" w:color="auto"/>
            </w:tcBorders>
            <w:vAlign w:val="center"/>
            <w:tcPrChange w:id="462"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770A608C" w14:textId="77777777" w:rsidR="000B5DA3" w:rsidRPr="004B3481" w:rsidRDefault="000B5DA3" w:rsidP="000B5DA3">
            <w:pPr>
              <w:pStyle w:val="Tabletext"/>
              <w:spacing w:before="20" w:after="20"/>
              <w:jc w:val="center"/>
              <w:rPr>
                <w:rPrChange w:id="463" w:author="Peter Dobson" w:date="2016-10-12T10:07:00Z">
                  <w:rPr>
                    <w:lang w:val="nl-NL"/>
                  </w:rPr>
                </w:rPrChange>
              </w:rPr>
            </w:pPr>
            <w:r w:rsidRPr="004B3481">
              <w:rPr>
                <w:rPrChange w:id="464" w:author="Peter Dobson" w:date="2016-10-12T10:07:00Z">
                  <w:rPr>
                    <w:lang w:val="nl-NL"/>
                  </w:rPr>
                </w:rPrChange>
              </w:rPr>
              <w:t>++</w:t>
            </w:r>
          </w:p>
        </w:tc>
        <w:tc>
          <w:tcPr>
            <w:tcW w:w="1379" w:type="dxa"/>
            <w:tcBorders>
              <w:top w:val="single" w:sz="6" w:space="0" w:color="auto"/>
              <w:left w:val="single" w:sz="6" w:space="0" w:color="auto"/>
              <w:bottom w:val="single" w:sz="6" w:space="0" w:color="auto"/>
              <w:right w:val="single" w:sz="6" w:space="0" w:color="auto"/>
            </w:tcBorders>
            <w:vAlign w:val="center"/>
            <w:tcPrChange w:id="465"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6426C302" w14:textId="77777777" w:rsidR="000B5DA3" w:rsidRPr="004B3481" w:rsidRDefault="000B5DA3" w:rsidP="000B5DA3">
            <w:pPr>
              <w:pStyle w:val="Tabletext"/>
              <w:spacing w:before="20" w:after="20"/>
              <w:jc w:val="center"/>
              <w:rPr>
                <w:rPrChange w:id="466" w:author="Peter Dobson" w:date="2016-10-12T10:07:00Z">
                  <w:rPr>
                    <w:lang w:val="nl-NL"/>
                  </w:rPr>
                </w:rPrChange>
              </w:rPr>
            </w:pPr>
            <w:r w:rsidRPr="004B3481">
              <w:rPr>
                <w:rPrChange w:id="467" w:author="Peter Dobson" w:date="2016-10-12T10:07:00Z">
                  <w:rPr>
                    <w:lang w:val="nl-NL"/>
                  </w:rPr>
                </w:rPrChange>
              </w:rPr>
              <w:t>+</w:t>
            </w:r>
          </w:p>
        </w:tc>
        <w:tc>
          <w:tcPr>
            <w:tcW w:w="1336" w:type="dxa"/>
            <w:tcBorders>
              <w:top w:val="single" w:sz="6" w:space="0" w:color="auto"/>
              <w:left w:val="single" w:sz="6" w:space="0" w:color="auto"/>
              <w:bottom w:val="single" w:sz="6" w:space="0" w:color="auto"/>
            </w:tcBorders>
            <w:vAlign w:val="center"/>
            <w:tcPrChange w:id="468"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3E141026" w14:textId="6ACC2EDE" w:rsidR="000B5DA3" w:rsidRPr="004B3481" w:rsidRDefault="000B5DA3" w:rsidP="000B5DA3">
            <w:pPr>
              <w:pStyle w:val="Tabletext"/>
              <w:spacing w:before="20" w:after="20"/>
              <w:jc w:val="center"/>
              <w:rPr>
                <w:rPrChange w:id="469" w:author="Peter Dobson" w:date="2016-10-12T10:07:00Z">
                  <w:rPr>
                    <w:lang w:val="nl-NL"/>
                  </w:rPr>
                </w:rPrChange>
              </w:rPr>
            </w:pPr>
          </w:p>
        </w:tc>
      </w:tr>
      <w:tr w:rsidR="000B5DA3" w:rsidRPr="00E53A58" w14:paraId="291E188F" w14:textId="77777777" w:rsidTr="00312F76">
        <w:trPr>
          <w:trHeight w:val="202"/>
          <w:jc w:val="center"/>
          <w:trPrChange w:id="470"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471"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2E20459B" w14:textId="2AE87A87" w:rsidR="000B5DA3" w:rsidRPr="004B3481" w:rsidRDefault="000B5DA3" w:rsidP="000B5DA3">
            <w:pPr>
              <w:pStyle w:val="Tableheading"/>
              <w:spacing w:before="20" w:after="20"/>
              <w:rPr>
                <w:lang w:val="en-GB"/>
                <w:rPrChange w:id="472" w:author="Peter Dobson" w:date="2016-10-12T10:07:00Z">
                  <w:rPr>
                    <w:lang w:val="nl-NL"/>
                  </w:rPr>
                </w:rPrChange>
              </w:rPr>
            </w:pPr>
            <w:del w:id="473" w:author="Peter Dobson" w:date="2016-10-12T10:25:00Z">
              <w:r w:rsidRPr="004B3481" w:rsidDel="00140089">
                <w:rPr>
                  <w:lang w:val="en-GB"/>
                  <w:rPrChange w:id="474" w:author="Peter Dobson" w:date="2016-10-12T10:07:00Z">
                    <w:rPr>
                      <w:lang w:val="nl-NL"/>
                    </w:rPr>
                  </w:rPrChange>
                </w:rPr>
                <w:delText>VRLA*</w:delText>
              </w:r>
            </w:del>
            <w:ins w:id="475" w:author="Peter Dobson" w:date="2016-10-12T10:25:00Z">
              <w:r w:rsidR="00140089">
                <w:rPr>
                  <w:lang w:val="en-GB"/>
                </w:rPr>
                <w:t>AGM lead acid*</w:t>
              </w:r>
            </w:ins>
          </w:p>
        </w:tc>
        <w:tc>
          <w:tcPr>
            <w:tcW w:w="868" w:type="dxa"/>
            <w:tcBorders>
              <w:top w:val="single" w:sz="6" w:space="0" w:color="auto"/>
              <w:left w:val="single" w:sz="6" w:space="0" w:color="auto"/>
              <w:bottom w:val="single" w:sz="6" w:space="0" w:color="auto"/>
              <w:right w:val="single" w:sz="6" w:space="0" w:color="auto"/>
            </w:tcBorders>
            <w:vAlign w:val="center"/>
            <w:tcPrChange w:id="476"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271B29B8" w14:textId="77777777" w:rsidR="000B5DA3" w:rsidRPr="004B3481" w:rsidRDefault="000B5DA3" w:rsidP="000B5DA3">
            <w:pPr>
              <w:pStyle w:val="Tabletext"/>
              <w:spacing w:before="20" w:after="20"/>
              <w:jc w:val="center"/>
            </w:pPr>
            <w:r w:rsidRPr="004B3481">
              <w:t>+</w:t>
            </w:r>
          </w:p>
        </w:tc>
        <w:tc>
          <w:tcPr>
            <w:tcW w:w="1286" w:type="dxa"/>
            <w:tcBorders>
              <w:top w:val="single" w:sz="6" w:space="0" w:color="auto"/>
              <w:left w:val="single" w:sz="6" w:space="0" w:color="auto"/>
              <w:bottom w:val="single" w:sz="6" w:space="0" w:color="auto"/>
              <w:right w:val="single" w:sz="6" w:space="0" w:color="auto"/>
            </w:tcBorders>
            <w:vAlign w:val="center"/>
            <w:tcPrChange w:id="477"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581C4C96" w14:textId="77777777" w:rsidR="000B5DA3" w:rsidRPr="004B3481" w:rsidRDefault="000B5DA3" w:rsidP="000B5DA3">
            <w:pPr>
              <w:pStyle w:val="Tabletext"/>
              <w:spacing w:before="20" w:after="20"/>
              <w:jc w:val="center"/>
            </w:pPr>
            <w:r w:rsidRPr="004B3481">
              <w:t>No</w:t>
            </w:r>
          </w:p>
        </w:tc>
        <w:tc>
          <w:tcPr>
            <w:tcW w:w="959" w:type="dxa"/>
            <w:tcBorders>
              <w:top w:val="single" w:sz="6" w:space="0" w:color="auto"/>
              <w:left w:val="single" w:sz="6" w:space="0" w:color="auto"/>
              <w:bottom w:val="single" w:sz="6" w:space="0" w:color="auto"/>
              <w:right w:val="single" w:sz="6" w:space="0" w:color="auto"/>
            </w:tcBorders>
            <w:vAlign w:val="center"/>
            <w:tcPrChange w:id="478"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50B3010A" w14:textId="77777777" w:rsidR="000B5DA3" w:rsidRPr="004B3481" w:rsidRDefault="000B5DA3" w:rsidP="000B5DA3">
            <w:pPr>
              <w:pStyle w:val="Tabletext"/>
              <w:spacing w:before="20" w:after="20"/>
              <w:jc w:val="center"/>
            </w:pPr>
            <w:r w:rsidRPr="004B3481">
              <w:t>o</w:t>
            </w:r>
          </w:p>
        </w:tc>
        <w:tc>
          <w:tcPr>
            <w:tcW w:w="1134" w:type="dxa"/>
            <w:tcBorders>
              <w:top w:val="single" w:sz="6" w:space="0" w:color="auto"/>
              <w:left w:val="single" w:sz="6" w:space="0" w:color="auto"/>
              <w:bottom w:val="single" w:sz="6" w:space="0" w:color="auto"/>
              <w:right w:val="single" w:sz="6" w:space="0" w:color="auto"/>
            </w:tcBorders>
            <w:vAlign w:val="center"/>
            <w:tcPrChange w:id="479"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7E3BC1B5" w14:textId="77777777" w:rsidR="000B5DA3" w:rsidRPr="004B3481" w:rsidRDefault="000B5DA3" w:rsidP="000B5DA3">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Change w:id="480"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55833E3B" w14:textId="77777777" w:rsidR="000B5DA3" w:rsidRPr="004B3481" w:rsidRDefault="000B5DA3" w:rsidP="000B5DA3">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Change w:id="481"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26F7327B" w14:textId="7BAAA2D4" w:rsidR="000B5DA3" w:rsidRPr="004B3481" w:rsidRDefault="006C0BAF" w:rsidP="000B5DA3">
            <w:pPr>
              <w:pStyle w:val="Tabletext"/>
              <w:spacing w:before="20" w:after="20"/>
              <w:jc w:val="center"/>
            </w:pPr>
            <w:ins w:id="482" w:author="Peter Dobson" w:date="2016-10-12T10:29:00Z">
              <w:r>
                <w:t>+</w:t>
              </w:r>
            </w:ins>
            <w:del w:id="483" w:author="Peter Dobson" w:date="2016-10-12T10:29:00Z">
              <w:r w:rsidR="000B5DA3" w:rsidRPr="004B3481" w:rsidDel="006C0BAF">
                <w:delText>-</w:delText>
              </w:r>
            </w:del>
          </w:p>
        </w:tc>
        <w:tc>
          <w:tcPr>
            <w:tcW w:w="802" w:type="dxa"/>
            <w:tcBorders>
              <w:top w:val="single" w:sz="6" w:space="0" w:color="auto"/>
              <w:left w:val="single" w:sz="6" w:space="0" w:color="auto"/>
              <w:bottom w:val="single" w:sz="6" w:space="0" w:color="auto"/>
              <w:right w:val="single" w:sz="6" w:space="0" w:color="auto"/>
            </w:tcBorders>
            <w:vAlign w:val="center"/>
            <w:tcPrChange w:id="484"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74585260" w14:textId="266A7786" w:rsidR="000B5DA3" w:rsidRPr="004B3481" w:rsidRDefault="006C0BAF" w:rsidP="000B5DA3">
            <w:pPr>
              <w:pStyle w:val="Tabletext"/>
              <w:spacing w:before="20" w:after="20"/>
              <w:jc w:val="center"/>
            </w:pPr>
            <w:ins w:id="485" w:author="Peter Dobson" w:date="2016-10-12T10:33:00Z">
              <w:r>
                <w:t>o</w:t>
              </w:r>
            </w:ins>
            <w:del w:id="486" w:author="Peter Dobson" w:date="2016-10-12T10:32:00Z">
              <w:r w:rsidR="000B5DA3" w:rsidRPr="004B3481" w:rsidDel="006C0BAF">
                <w:delText>-</w:delText>
              </w:r>
            </w:del>
          </w:p>
        </w:tc>
        <w:tc>
          <w:tcPr>
            <w:tcW w:w="708" w:type="dxa"/>
            <w:gridSpan w:val="2"/>
            <w:tcBorders>
              <w:top w:val="single" w:sz="6" w:space="0" w:color="auto"/>
              <w:left w:val="single" w:sz="6" w:space="0" w:color="auto"/>
              <w:bottom w:val="single" w:sz="6" w:space="0" w:color="auto"/>
              <w:right w:val="single" w:sz="6" w:space="0" w:color="auto"/>
            </w:tcBorders>
            <w:vAlign w:val="center"/>
            <w:tcPrChange w:id="487"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7B5D27D4" w14:textId="5D7817AF" w:rsidR="000B5DA3" w:rsidRPr="004B3481" w:rsidRDefault="006C0BAF" w:rsidP="000B5DA3">
            <w:pPr>
              <w:pStyle w:val="Tabletext"/>
              <w:spacing w:before="20" w:after="20"/>
              <w:jc w:val="center"/>
            </w:pPr>
            <w:ins w:id="488" w:author="Peter Dobson" w:date="2016-10-12T10:33:00Z">
              <w:r>
                <w:t>+</w:t>
              </w:r>
            </w:ins>
            <w:del w:id="489" w:author="Peter Dobson" w:date="2016-10-12T10:33:00Z">
              <w:r w:rsidR="000B5DA3" w:rsidRPr="004B3481" w:rsidDel="006C0BAF">
                <w:delText>o</w:delText>
              </w:r>
            </w:del>
          </w:p>
        </w:tc>
        <w:tc>
          <w:tcPr>
            <w:tcW w:w="1379" w:type="dxa"/>
            <w:tcBorders>
              <w:top w:val="single" w:sz="6" w:space="0" w:color="auto"/>
              <w:left w:val="single" w:sz="6" w:space="0" w:color="auto"/>
              <w:bottom w:val="single" w:sz="6" w:space="0" w:color="auto"/>
              <w:right w:val="single" w:sz="6" w:space="0" w:color="auto"/>
            </w:tcBorders>
            <w:vAlign w:val="center"/>
            <w:tcPrChange w:id="490"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3FCDF311" w14:textId="77777777" w:rsidR="000B5DA3" w:rsidRPr="004B3481" w:rsidRDefault="000B5DA3" w:rsidP="000B5DA3">
            <w:pPr>
              <w:pStyle w:val="Tabletext"/>
              <w:spacing w:before="20" w:after="20"/>
              <w:jc w:val="center"/>
            </w:pPr>
            <w:r w:rsidRPr="004B3481">
              <w:t>-</w:t>
            </w:r>
          </w:p>
        </w:tc>
        <w:tc>
          <w:tcPr>
            <w:tcW w:w="1336" w:type="dxa"/>
            <w:tcBorders>
              <w:top w:val="single" w:sz="6" w:space="0" w:color="auto"/>
              <w:left w:val="single" w:sz="6" w:space="0" w:color="auto"/>
              <w:bottom w:val="single" w:sz="6" w:space="0" w:color="auto"/>
            </w:tcBorders>
            <w:vAlign w:val="center"/>
            <w:tcPrChange w:id="491"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5AF2A12D" w14:textId="77777777" w:rsidR="000B5DA3" w:rsidRPr="004B3481" w:rsidRDefault="000B5DA3" w:rsidP="000B5DA3">
            <w:pPr>
              <w:pStyle w:val="Tabletext"/>
              <w:spacing w:before="20" w:after="20"/>
              <w:jc w:val="center"/>
            </w:pPr>
          </w:p>
        </w:tc>
      </w:tr>
      <w:tr w:rsidR="000B5DA3" w:rsidRPr="00E53A58" w14:paraId="5B5B1021" w14:textId="77777777" w:rsidTr="00312F76">
        <w:trPr>
          <w:trHeight w:val="202"/>
          <w:jc w:val="center"/>
          <w:trPrChange w:id="492"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493"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02A0FE4B" w14:textId="77777777" w:rsidR="000B5DA3" w:rsidRPr="004B3481" w:rsidRDefault="000B5DA3" w:rsidP="000B5DA3">
            <w:pPr>
              <w:pStyle w:val="Tableheading"/>
              <w:spacing w:before="20" w:after="20"/>
              <w:rPr>
                <w:lang w:val="en-GB"/>
                <w:rPrChange w:id="494" w:author="Peter Dobson" w:date="2016-10-12T10:07:00Z">
                  <w:rPr/>
                </w:rPrChange>
              </w:rPr>
            </w:pPr>
            <w:r w:rsidRPr="004B3481">
              <w:rPr>
                <w:lang w:val="en-GB"/>
                <w:rPrChange w:id="495" w:author="Peter Dobson" w:date="2016-10-12T10:07:00Z">
                  <w:rPr/>
                </w:rPrChange>
              </w:rPr>
              <w:t>Pocket NiCd</w:t>
            </w:r>
          </w:p>
        </w:tc>
        <w:tc>
          <w:tcPr>
            <w:tcW w:w="868" w:type="dxa"/>
            <w:tcBorders>
              <w:top w:val="single" w:sz="6" w:space="0" w:color="auto"/>
              <w:left w:val="single" w:sz="6" w:space="0" w:color="auto"/>
              <w:bottom w:val="single" w:sz="6" w:space="0" w:color="auto"/>
              <w:right w:val="single" w:sz="6" w:space="0" w:color="auto"/>
            </w:tcBorders>
            <w:vAlign w:val="center"/>
            <w:tcPrChange w:id="496"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75483CA3" w14:textId="77777777" w:rsidR="000B5DA3" w:rsidRPr="004B3481" w:rsidRDefault="000B5DA3" w:rsidP="000B5DA3">
            <w:pPr>
              <w:pStyle w:val="Tabletext"/>
              <w:spacing w:before="20" w:after="20"/>
              <w:jc w:val="center"/>
            </w:pPr>
            <w:r w:rsidRPr="004B3481">
              <w:t>++</w:t>
            </w:r>
          </w:p>
        </w:tc>
        <w:tc>
          <w:tcPr>
            <w:tcW w:w="1286" w:type="dxa"/>
            <w:tcBorders>
              <w:top w:val="single" w:sz="6" w:space="0" w:color="auto"/>
              <w:left w:val="single" w:sz="6" w:space="0" w:color="auto"/>
              <w:bottom w:val="single" w:sz="6" w:space="0" w:color="auto"/>
              <w:right w:val="single" w:sz="6" w:space="0" w:color="auto"/>
            </w:tcBorders>
            <w:vAlign w:val="center"/>
            <w:tcPrChange w:id="497"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6F4B3EA9" w14:textId="77777777" w:rsidR="000B5DA3" w:rsidRPr="004B3481" w:rsidRDefault="000B5DA3" w:rsidP="000B5DA3">
            <w:pPr>
              <w:pStyle w:val="Tabletext"/>
              <w:spacing w:before="20" w:after="20"/>
              <w:jc w:val="center"/>
            </w:pPr>
            <w:r w:rsidRPr="004B3481">
              <w:t>Yes***</w:t>
            </w:r>
          </w:p>
        </w:tc>
        <w:tc>
          <w:tcPr>
            <w:tcW w:w="959" w:type="dxa"/>
            <w:tcBorders>
              <w:top w:val="single" w:sz="6" w:space="0" w:color="auto"/>
              <w:left w:val="single" w:sz="6" w:space="0" w:color="auto"/>
              <w:bottom w:val="single" w:sz="6" w:space="0" w:color="auto"/>
              <w:right w:val="single" w:sz="6" w:space="0" w:color="auto"/>
            </w:tcBorders>
            <w:vAlign w:val="center"/>
            <w:tcPrChange w:id="498"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34AFDD7E" w14:textId="77777777" w:rsidR="000B5DA3" w:rsidRPr="004B3481" w:rsidRDefault="000B5DA3" w:rsidP="000B5DA3">
            <w:pPr>
              <w:pStyle w:val="Tabletext"/>
              <w:spacing w:before="20" w:after="20"/>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Change w:id="499"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59D10D9A" w14:textId="77777777" w:rsidR="000B5DA3" w:rsidRPr="004B3481" w:rsidRDefault="000B5DA3" w:rsidP="000B5DA3">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Change w:id="500"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4403BD30" w14:textId="77777777" w:rsidR="000B5DA3" w:rsidRPr="004B3481" w:rsidRDefault="000B5DA3" w:rsidP="000B5DA3">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Change w:id="501"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5E7DB805" w14:textId="77777777" w:rsidR="000B5DA3" w:rsidRPr="004B3481" w:rsidRDefault="000B5DA3" w:rsidP="000B5DA3">
            <w:pPr>
              <w:pStyle w:val="Tabletext"/>
              <w:spacing w:before="20" w:after="20"/>
              <w:jc w:val="center"/>
            </w:pPr>
            <w:r w:rsidRPr="004B3481">
              <w:t>+</w:t>
            </w:r>
          </w:p>
        </w:tc>
        <w:tc>
          <w:tcPr>
            <w:tcW w:w="802" w:type="dxa"/>
            <w:tcBorders>
              <w:top w:val="single" w:sz="6" w:space="0" w:color="auto"/>
              <w:left w:val="single" w:sz="6" w:space="0" w:color="auto"/>
              <w:bottom w:val="single" w:sz="6" w:space="0" w:color="auto"/>
              <w:right w:val="single" w:sz="6" w:space="0" w:color="auto"/>
            </w:tcBorders>
            <w:vAlign w:val="center"/>
            <w:tcPrChange w:id="502"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18099300" w14:textId="77777777" w:rsidR="000B5DA3" w:rsidRPr="004B3481" w:rsidRDefault="000B5DA3" w:rsidP="000B5DA3">
            <w:pPr>
              <w:pStyle w:val="Tabletext"/>
              <w:spacing w:before="20" w:after="20"/>
              <w:jc w:val="center"/>
            </w:pPr>
            <w:r w:rsidRPr="004B3481">
              <w:t>-</w:t>
            </w:r>
          </w:p>
        </w:tc>
        <w:tc>
          <w:tcPr>
            <w:tcW w:w="708" w:type="dxa"/>
            <w:gridSpan w:val="2"/>
            <w:tcBorders>
              <w:top w:val="single" w:sz="6" w:space="0" w:color="auto"/>
              <w:left w:val="single" w:sz="6" w:space="0" w:color="auto"/>
              <w:bottom w:val="single" w:sz="6" w:space="0" w:color="auto"/>
              <w:right w:val="single" w:sz="6" w:space="0" w:color="auto"/>
            </w:tcBorders>
            <w:vAlign w:val="center"/>
            <w:tcPrChange w:id="503"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42593227" w14:textId="77777777" w:rsidR="000B5DA3" w:rsidRPr="004B3481" w:rsidRDefault="000B5DA3" w:rsidP="000B5DA3">
            <w:pPr>
              <w:pStyle w:val="Tabletext"/>
              <w:spacing w:before="20" w:after="20"/>
              <w:jc w:val="center"/>
            </w:pPr>
            <w:r w:rsidRPr="004B3481">
              <w:t>o</w:t>
            </w:r>
          </w:p>
        </w:tc>
        <w:tc>
          <w:tcPr>
            <w:tcW w:w="1379" w:type="dxa"/>
            <w:tcBorders>
              <w:top w:val="single" w:sz="6" w:space="0" w:color="auto"/>
              <w:left w:val="single" w:sz="6" w:space="0" w:color="auto"/>
              <w:bottom w:val="single" w:sz="6" w:space="0" w:color="auto"/>
              <w:right w:val="single" w:sz="6" w:space="0" w:color="auto"/>
            </w:tcBorders>
            <w:vAlign w:val="center"/>
            <w:tcPrChange w:id="504"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72E5E31F" w14:textId="77777777" w:rsidR="000B5DA3" w:rsidRPr="004B3481" w:rsidRDefault="000B5DA3" w:rsidP="000B5DA3">
            <w:pPr>
              <w:pStyle w:val="Tabletext"/>
              <w:spacing w:before="20" w:after="20"/>
              <w:jc w:val="center"/>
            </w:pPr>
            <w:r w:rsidRPr="004B3481">
              <w:t>+</w:t>
            </w:r>
          </w:p>
        </w:tc>
        <w:tc>
          <w:tcPr>
            <w:tcW w:w="1336" w:type="dxa"/>
            <w:tcBorders>
              <w:top w:val="single" w:sz="6" w:space="0" w:color="auto"/>
              <w:left w:val="single" w:sz="6" w:space="0" w:color="auto"/>
              <w:bottom w:val="single" w:sz="6" w:space="0" w:color="auto"/>
            </w:tcBorders>
            <w:vAlign w:val="center"/>
            <w:tcPrChange w:id="505"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78471E1C" w14:textId="77777777" w:rsidR="000B5DA3" w:rsidRPr="004B3481" w:rsidRDefault="000B5DA3" w:rsidP="000B5DA3">
            <w:pPr>
              <w:pStyle w:val="Tabletext"/>
              <w:spacing w:before="20" w:after="20"/>
              <w:jc w:val="center"/>
            </w:pPr>
          </w:p>
        </w:tc>
      </w:tr>
      <w:tr w:rsidR="000B5DA3" w:rsidRPr="00E53A58" w14:paraId="29D8BC24" w14:textId="77777777" w:rsidTr="00312F76">
        <w:trPr>
          <w:trHeight w:val="202"/>
          <w:jc w:val="center"/>
          <w:trPrChange w:id="506"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507"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4F86BAD9" w14:textId="77777777" w:rsidR="000B5DA3" w:rsidRPr="004B3481" w:rsidRDefault="000B5DA3" w:rsidP="000B5DA3">
            <w:pPr>
              <w:pStyle w:val="Tableheading"/>
              <w:spacing w:before="20" w:after="20"/>
              <w:rPr>
                <w:lang w:val="en-GB"/>
                <w:rPrChange w:id="508" w:author="Peter Dobson" w:date="2016-10-12T10:07:00Z">
                  <w:rPr/>
                </w:rPrChange>
              </w:rPr>
            </w:pPr>
            <w:r w:rsidRPr="004B3481">
              <w:rPr>
                <w:lang w:val="en-GB"/>
                <w:rPrChange w:id="509" w:author="Peter Dobson" w:date="2016-10-12T10:07:00Z">
                  <w:rPr/>
                </w:rPrChange>
              </w:rPr>
              <w:t>Sintered NiCd</w:t>
            </w:r>
          </w:p>
        </w:tc>
        <w:tc>
          <w:tcPr>
            <w:tcW w:w="868" w:type="dxa"/>
            <w:tcBorders>
              <w:top w:val="single" w:sz="6" w:space="0" w:color="auto"/>
              <w:left w:val="single" w:sz="6" w:space="0" w:color="auto"/>
              <w:bottom w:val="single" w:sz="6" w:space="0" w:color="auto"/>
              <w:right w:val="single" w:sz="6" w:space="0" w:color="auto"/>
            </w:tcBorders>
            <w:vAlign w:val="center"/>
            <w:tcPrChange w:id="510"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7EBAF025" w14:textId="77777777" w:rsidR="000B5DA3" w:rsidRPr="004B3481" w:rsidRDefault="000B5DA3" w:rsidP="000B5DA3">
            <w:pPr>
              <w:pStyle w:val="Tabletext"/>
              <w:spacing w:before="20" w:after="20"/>
              <w:jc w:val="center"/>
            </w:pPr>
            <w:r w:rsidRPr="004B3481">
              <w:t>+</w:t>
            </w:r>
          </w:p>
        </w:tc>
        <w:tc>
          <w:tcPr>
            <w:tcW w:w="1286" w:type="dxa"/>
            <w:tcBorders>
              <w:top w:val="single" w:sz="6" w:space="0" w:color="auto"/>
              <w:left w:val="single" w:sz="6" w:space="0" w:color="auto"/>
              <w:bottom w:val="single" w:sz="6" w:space="0" w:color="auto"/>
              <w:right w:val="single" w:sz="6" w:space="0" w:color="auto"/>
            </w:tcBorders>
            <w:vAlign w:val="center"/>
            <w:tcPrChange w:id="511"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649BA90F" w14:textId="77777777" w:rsidR="000B5DA3" w:rsidRPr="004B3481" w:rsidRDefault="000B5DA3" w:rsidP="000B5DA3">
            <w:pPr>
              <w:pStyle w:val="Tabletext"/>
              <w:spacing w:before="20" w:after="20"/>
              <w:jc w:val="center"/>
            </w:pPr>
            <w:r w:rsidRPr="004B3481">
              <w:t>No</w:t>
            </w:r>
          </w:p>
        </w:tc>
        <w:tc>
          <w:tcPr>
            <w:tcW w:w="959" w:type="dxa"/>
            <w:tcBorders>
              <w:top w:val="single" w:sz="6" w:space="0" w:color="auto"/>
              <w:left w:val="single" w:sz="6" w:space="0" w:color="auto"/>
              <w:bottom w:val="single" w:sz="6" w:space="0" w:color="auto"/>
              <w:right w:val="single" w:sz="6" w:space="0" w:color="auto"/>
            </w:tcBorders>
            <w:vAlign w:val="center"/>
            <w:tcPrChange w:id="512"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42B19AC3" w14:textId="77777777" w:rsidR="000B5DA3" w:rsidRPr="004B3481" w:rsidRDefault="000B5DA3" w:rsidP="000B5DA3">
            <w:pPr>
              <w:pStyle w:val="Tabletext"/>
              <w:spacing w:before="20" w:after="20"/>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Change w:id="513"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328AFD69" w14:textId="77777777" w:rsidR="000B5DA3" w:rsidRPr="004B3481" w:rsidRDefault="000B5DA3" w:rsidP="000B5DA3">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Change w:id="514"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1928856E" w14:textId="77777777" w:rsidR="000B5DA3" w:rsidRPr="004B3481" w:rsidRDefault="000B5DA3" w:rsidP="000B5DA3">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Change w:id="515"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42939019" w14:textId="77777777" w:rsidR="000B5DA3" w:rsidRPr="004B3481" w:rsidRDefault="000B5DA3" w:rsidP="000B5DA3">
            <w:pPr>
              <w:pStyle w:val="Tabletext"/>
              <w:spacing w:before="20" w:after="20"/>
              <w:jc w:val="center"/>
            </w:pPr>
            <w:r w:rsidRPr="004B3481">
              <w:t>+</w:t>
            </w:r>
          </w:p>
        </w:tc>
        <w:tc>
          <w:tcPr>
            <w:tcW w:w="802" w:type="dxa"/>
            <w:tcBorders>
              <w:top w:val="single" w:sz="6" w:space="0" w:color="auto"/>
              <w:left w:val="single" w:sz="6" w:space="0" w:color="auto"/>
              <w:bottom w:val="single" w:sz="6" w:space="0" w:color="auto"/>
              <w:right w:val="single" w:sz="6" w:space="0" w:color="auto"/>
            </w:tcBorders>
            <w:vAlign w:val="center"/>
            <w:tcPrChange w:id="516"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320BDF55" w14:textId="77777777" w:rsidR="000B5DA3" w:rsidRPr="004B3481" w:rsidRDefault="000B5DA3" w:rsidP="000B5DA3">
            <w:pPr>
              <w:pStyle w:val="Tabletext"/>
              <w:spacing w:before="20" w:after="20"/>
              <w:jc w:val="center"/>
            </w:pPr>
            <w:r w:rsidRPr="004B3481">
              <w:t>-</w:t>
            </w:r>
          </w:p>
        </w:tc>
        <w:tc>
          <w:tcPr>
            <w:tcW w:w="708" w:type="dxa"/>
            <w:gridSpan w:val="2"/>
            <w:tcBorders>
              <w:top w:val="single" w:sz="6" w:space="0" w:color="auto"/>
              <w:left w:val="single" w:sz="6" w:space="0" w:color="auto"/>
              <w:bottom w:val="single" w:sz="6" w:space="0" w:color="auto"/>
              <w:right w:val="single" w:sz="6" w:space="0" w:color="auto"/>
            </w:tcBorders>
            <w:vAlign w:val="center"/>
            <w:tcPrChange w:id="517"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0C8387F7" w14:textId="77777777" w:rsidR="000B5DA3" w:rsidRPr="004B3481" w:rsidRDefault="000B5DA3" w:rsidP="000B5DA3">
            <w:pPr>
              <w:pStyle w:val="Tabletext"/>
              <w:spacing w:before="20" w:after="20"/>
              <w:jc w:val="center"/>
            </w:pPr>
            <w:r w:rsidRPr="004B3481">
              <w:t>o</w:t>
            </w:r>
          </w:p>
        </w:tc>
        <w:tc>
          <w:tcPr>
            <w:tcW w:w="1379" w:type="dxa"/>
            <w:tcBorders>
              <w:top w:val="single" w:sz="6" w:space="0" w:color="auto"/>
              <w:left w:val="single" w:sz="6" w:space="0" w:color="auto"/>
              <w:bottom w:val="single" w:sz="6" w:space="0" w:color="auto"/>
              <w:right w:val="single" w:sz="6" w:space="0" w:color="auto"/>
            </w:tcBorders>
            <w:vAlign w:val="center"/>
            <w:tcPrChange w:id="518"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2D03B82B" w14:textId="77777777" w:rsidR="000B5DA3" w:rsidRPr="004B3481" w:rsidRDefault="000B5DA3" w:rsidP="000B5DA3">
            <w:pPr>
              <w:pStyle w:val="Tabletext"/>
              <w:spacing w:before="20" w:after="20"/>
              <w:jc w:val="center"/>
            </w:pPr>
            <w:r w:rsidRPr="004B3481">
              <w:t>+</w:t>
            </w:r>
          </w:p>
        </w:tc>
        <w:tc>
          <w:tcPr>
            <w:tcW w:w="1336" w:type="dxa"/>
            <w:tcBorders>
              <w:top w:val="single" w:sz="6" w:space="0" w:color="auto"/>
              <w:left w:val="single" w:sz="6" w:space="0" w:color="auto"/>
              <w:bottom w:val="single" w:sz="6" w:space="0" w:color="auto"/>
            </w:tcBorders>
            <w:vAlign w:val="center"/>
            <w:tcPrChange w:id="519"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02BD0E42" w14:textId="77777777" w:rsidR="000B5DA3" w:rsidRPr="004B3481" w:rsidRDefault="000B5DA3" w:rsidP="000B5DA3">
            <w:pPr>
              <w:pStyle w:val="Tabletext"/>
              <w:spacing w:before="20" w:after="20"/>
              <w:jc w:val="center"/>
            </w:pPr>
          </w:p>
        </w:tc>
      </w:tr>
      <w:tr w:rsidR="000B5DA3" w:rsidRPr="00E53A58" w14:paraId="1090B8E6" w14:textId="77777777" w:rsidTr="00312F76">
        <w:trPr>
          <w:trHeight w:val="202"/>
          <w:jc w:val="center"/>
          <w:trPrChange w:id="520"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521"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7AB67377" w14:textId="77777777" w:rsidR="000B5DA3" w:rsidRPr="004B3481" w:rsidRDefault="000B5DA3" w:rsidP="000B5DA3">
            <w:pPr>
              <w:pStyle w:val="Tableheading"/>
              <w:spacing w:before="20" w:after="20"/>
              <w:rPr>
                <w:lang w:val="en-GB"/>
                <w:rPrChange w:id="522" w:author="Peter Dobson" w:date="2016-10-12T10:07:00Z">
                  <w:rPr/>
                </w:rPrChange>
              </w:rPr>
            </w:pPr>
            <w:r w:rsidRPr="004B3481">
              <w:rPr>
                <w:lang w:val="en-GB"/>
                <w:rPrChange w:id="523" w:author="Peter Dobson" w:date="2016-10-12T10:07:00Z">
                  <w:rPr/>
                </w:rPrChange>
              </w:rPr>
              <w:t>Sealed NiCd</w:t>
            </w:r>
          </w:p>
        </w:tc>
        <w:tc>
          <w:tcPr>
            <w:tcW w:w="868" w:type="dxa"/>
            <w:tcBorders>
              <w:top w:val="single" w:sz="6" w:space="0" w:color="auto"/>
              <w:left w:val="single" w:sz="6" w:space="0" w:color="auto"/>
              <w:bottom w:val="single" w:sz="6" w:space="0" w:color="auto"/>
              <w:right w:val="single" w:sz="6" w:space="0" w:color="auto"/>
            </w:tcBorders>
            <w:vAlign w:val="center"/>
            <w:tcPrChange w:id="524"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44788A86" w14:textId="77777777" w:rsidR="000B5DA3" w:rsidRPr="004B3481" w:rsidRDefault="000B5DA3" w:rsidP="000B5DA3">
            <w:pPr>
              <w:pStyle w:val="Tabletext"/>
              <w:spacing w:before="20" w:after="20"/>
              <w:jc w:val="center"/>
            </w:pPr>
            <w:r w:rsidRPr="004B3481">
              <w:t>++</w:t>
            </w:r>
          </w:p>
        </w:tc>
        <w:tc>
          <w:tcPr>
            <w:tcW w:w="1286" w:type="dxa"/>
            <w:tcBorders>
              <w:top w:val="single" w:sz="6" w:space="0" w:color="auto"/>
              <w:left w:val="single" w:sz="6" w:space="0" w:color="auto"/>
              <w:bottom w:val="single" w:sz="6" w:space="0" w:color="auto"/>
              <w:right w:val="single" w:sz="6" w:space="0" w:color="auto"/>
            </w:tcBorders>
            <w:vAlign w:val="center"/>
            <w:tcPrChange w:id="525"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5F671EE7" w14:textId="77777777" w:rsidR="000B5DA3" w:rsidRPr="004B3481" w:rsidRDefault="000B5DA3" w:rsidP="000B5DA3">
            <w:pPr>
              <w:pStyle w:val="Tabletext"/>
              <w:spacing w:before="20" w:after="20"/>
              <w:jc w:val="center"/>
            </w:pPr>
            <w:r w:rsidRPr="004B3481">
              <w:t>No</w:t>
            </w:r>
          </w:p>
        </w:tc>
        <w:tc>
          <w:tcPr>
            <w:tcW w:w="959" w:type="dxa"/>
            <w:tcBorders>
              <w:top w:val="single" w:sz="6" w:space="0" w:color="auto"/>
              <w:left w:val="single" w:sz="6" w:space="0" w:color="auto"/>
              <w:bottom w:val="single" w:sz="6" w:space="0" w:color="auto"/>
              <w:right w:val="single" w:sz="6" w:space="0" w:color="auto"/>
            </w:tcBorders>
            <w:vAlign w:val="center"/>
            <w:tcPrChange w:id="526"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12197729" w14:textId="77777777" w:rsidR="000B5DA3" w:rsidRPr="004B3481" w:rsidRDefault="000B5DA3" w:rsidP="000B5DA3">
            <w:pPr>
              <w:pStyle w:val="Tabletext"/>
              <w:spacing w:before="20" w:after="20"/>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Change w:id="527"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75FD214E" w14:textId="77777777" w:rsidR="000B5DA3" w:rsidRPr="004B3481" w:rsidRDefault="000B5DA3" w:rsidP="000B5DA3">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Change w:id="528"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0AF39D22" w14:textId="77777777" w:rsidR="000B5DA3" w:rsidRPr="004B3481" w:rsidRDefault="000B5DA3" w:rsidP="000B5DA3">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Change w:id="529"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3EDFD521" w14:textId="77777777" w:rsidR="000B5DA3" w:rsidRPr="004B3481" w:rsidRDefault="000B5DA3" w:rsidP="000B5DA3">
            <w:pPr>
              <w:pStyle w:val="Tabletext"/>
              <w:spacing w:before="20" w:after="20"/>
              <w:jc w:val="center"/>
            </w:pPr>
            <w:r w:rsidRPr="004B3481">
              <w:t>+</w:t>
            </w:r>
          </w:p>
        </w:tc>
        <w:tc>
          <w:tcPr>
            <w:tcW w:w="802" w:type="dxa"/>
            <w:tcBorders>
              <w:top w:val="single" w:sz="6" w:space="0" w:color="auto"/>
              <w:left w:val="single" w:sz="6" w:space="0" w:color="auto"/>
              <w:bottom w:val="single" w:sz="6" w:space="0" w:color="auto"/>
              <w:right w:val="single" w:sz="6" w:space="0" w:color="auto"/>
            </w:tcBorders>
            <w:vAlign w:val="center"/>
            <w:tcPrChange w:id="530"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2C001A2C" w14:textId="77777777" w:rsidR="000B5DA3" w:rsidRPr="004B3481" w:rsidRDefault="000B5DA3" w:rsidP="000B5DA3">
            <w:pPr>
              <w:pStyle w:val="Tabletext"/>
              <w:spacing w:before="20" w:after="20"/>
              <w:jc w:val="center"/>
            </w:pPr>
            <w:r w:rsidRPr="004B3481">
              <w:t>-</w:t>
            </w:r>
          </w:p>
        </w:tc>
        <w:tc>
          <w:tcPr>
            <w:tcW w:w="708" w:type="dxa"/>
            <w:gridSpan w:val="2"/>
            <w:tcBorders>
              <w:top w:val="single" w:sz="6" w:space="0" w:color="auto"/>
              <w:left w:val="single" w:sz="6" w:space="0" w:color="auto"/>
              <w:bottom w:val="single" w:sz="6" w:space="0" w:color="auto"/>
              <w:right w:val="single" w:sz="6" w:space="0" w:color="auto"/>
            </w:tcBorders>
            <w:vAlign w:val="center"/>
            <w:tcPrChange w:id="531"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1AF8D2E4" w14:textId="77777777" w:rsidR="000B5DA3" w:rsidRPr="004B3481" w:rsidRDefault="000B5DA3" w:rsidP="000B5DA3">
            <w:pPr>
              <w:pStyle w:val="Tabletext"/>
              <w:spacing w:before="20" w:after="20"/>
              <w:jc w:val="center"/>
            </w:pPr>
            <w:r w:rsidRPr="004B3481">
              <w:t>++</w:t>
            </w:r>
          </w:p>
        </w:tc>
        <w:tc>
          <w:tcPr>
            <w:tcW w:w="1379" w:type="dxa"/>
            <w:tcBorders>
              <w:top w:val="single" w:sz="6" w:space="0" w:color="auto"/>
              <w:left w:val="single" w:sz="6" w:space="0" w:color="auto"/>
              <w:bottom w:val="single" w:sz="6" w:space="0" w:color="auto"/>
              <w:right w:val="single" w:sz="6" w:space="0" w:color="auto"/>
            </w:tcBorders>
            <w:vAlign w:val="center"/>
            <w:tcPrChange w:id="532"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56BF448D" w14:textId="77777777" w:rsidR="000B5DA3" w:rsidRPr="004B3481" w:rsidRDefault="000B5DA3" w:rsidP="000B5DA3">
            <w:pPr>
              <w:pStyle w:val="Tabletext"/>
              <w:spacing w:before="20" w:after="20"/>
              <w:jc w:val="center"/>
            </w:pPr>
            <w:r w:rsidRPr="004B3481">
              <w:t>+</w:t>
            </w:r>
          </w:p>
        </w:tc>
        <w:tc>
          <w:tcPr>
            <w:tcW w:w="1336" w:type="dxa"/>
            <w:tcBorders>
              <w:top w:val="single" w:sz="6" w:space="0" w:color="auto"/>
              <w:left w:val="single" w:sz="6" w:space="0" w:color="auto"/>
              <w:bottom w:val="single" w:sz="6" w:space="0" w:color="auto"/>
            </w:tcBorders>
            <w:vAlign w:val="center"/>
            <w:tcPrChange w:id="533"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02B5B942" w14:textId="77777777" w:rsidR="000B5DA3" w:rsidRPr="004B3481" w:rsidRDefault="000B5DA3" w:rsidP="000B5DA3">
            <w:pPr>
              <w:pStyle w:val="Tabletext"/>
              <w:spacing w:before="20" w:after="20"/>
              <w:jc w:val="center"/>
            </w:pPr>
          </w:p>
        </w:tc>
      </w:tr>
      <w:tr w:rsidR="00312F76" w:rsidRPr="00E53A58" w14:paraId="67256E7B" w14:textId="77777777" w:rsidTr="00312F76">
        <w:trPr>
          <w:trHeight w:val="202"/>
          <w:jc w:val="center"/>
          <w:ins w:id="534" w:author="Peter Dobson" w:date="2016-10-12T10:19:00Z"/>
        </w:trPr>
        <w:tc>
          <w:tcPr>
            <w:tcW w:w="1844" w:type="dxa"/>
            <w:tcBorders>
              <w:top w:val="single" w:sz="6" w:space="0" w:color="auto"/>
              <w:left w:val="single" w:sz="6" w:space="0" w:color="auto"/>
              <w:bottom w:val="single" w:sz="6" w:space="0" w:color="auto"/>
              <w:right w:val="single" w:sz="6" w:space="0" w:color="auto"/>
            </w:tcBorders>
          </w:tcPr>
          <w:p w14:paraId="08DFB650" w14:textId="3B18BF0C" w:rsidR="00312F76" w:rsidRPr="004B3481" w:rsidRDefault="00312F76" w:rsidP="00312F76">
            <w:pPr>
              <w:pStyle w:val="Tableheading"/>
              <w:spacing w:before="20" w:after="20"/>
              <w:rPr>
                <w:ins w:id="535" w:author="Peter Dobson" w:date="2016-10-12T10:19:00Z"/>
                <w:lang w:val="en-GB"/>
              </w:rPr>
            </w:pPr>
            <w:ins w:id="536" w:author="Peter Dobson" w:date="2016-10-12T10:19:00Z">
              <w:r w:rsidRPr="00191C72">
                <w:rPr>
                  <w:lang w:val="en-GB"/>
                </w:rPr>
                <w:t>Ni-MetalHydride</w:t>
              </w:r>
            </w:ins>
          </w:p>
        </w:tc>
        <w:tc>
          <w:tcPr>
            <w:tcW w:w="868" w:type="dxa"/>
            <w:tcBorders>
              <w:top w:val="single" w:sz="6" w:space="0" w:color="auto"/>
              <w:left w:val="single" w:sz="6" w:space="0" w:color="auto"/>
              <w:bottom w:val="single" w:sz="6" w:space="0" w:color="auto"/>
              <w:right w:val="single" w:sz="6" w:space="0" w:color="auto"/>
            </w:tcBorders>
            <w:vAlign w:val="center"/>
          </w:tcPr>
          <w:p w14:paraId="0961CF11" w14:textId="3F660C59" w:rsidR="00312F76" w:rsidRPr="004B3481" w:rsidRDefault="00312F76" w:rsidP="00312F76">
            <w:pPr>
              <w:pStyle w:val="Tabletext"/>
              <w:spacing w:before="20" w:after="20"/>
              <w:jc w:val="center"/>
              <w:rPr>
                <w:ins w:id="537" w:author="Peter Dobson" w:date="2016-10-12T10:19:00Z"/>
              </w:rPr>
            </w:pPr>
            <w:ins w:id="538" w:author="Peter Dobson" w:date="2016-10-12T10:19:00Z">
              <w:r w:rsidRPr="00191C72">
                <w:t>+</w:t>
              </w:r>
            </w:ins>
          </w:p>
        </w:tc>
        <w:tc>
          <w:tcPr>
            <w:tcW w:w="1286" w:type="dxa"/>
            <w:tcBorders>
              <w:top w:val="single" w:sz="6" w:space="0" w:color="auto"/>
              <w:left w:val="single" w:sz="6" w:space="0" w:color="auto"/>
              <w:bottom w:val="single" w:sz="6" w:space="0" w:color="auto"/>
              <w:right w:val="single" w:sz="6" w:space="0" w:color="auto"/>
            </w:tcBorders>
            <w:vAlign w:val="center"/>
          </w:tcPr>
          <w:p w14:paraId="085174E7" w14:textId="48F475C4" w:rsidR="00312F76" w:rsidRPr="004B3481" w:rsidRDefault="00312F76" w:rsidP="00312F76">
            <w:pPr>
              <w:pStyle w:val="Tabletext"/>
              <w:spacing w:before="20" w:after="20"/>
              <w:jc w:val="center"/>
              <w:rPr>
                <w:ins w:id="539" w:author="Peter Dobson" w:date="2016-10-12T10:19:00Z"/>
              </w:rPr>
            </w:pPr>
            <w:ins w:id="540" w:author="Peter Dobson" w:date="2016-10-12T10:19:00Z">
              <w:r w:rsidRPr="00191C72">
                <w:t>No</w:t>
              </w:r>
            </w:ins>
          </w:p>
        </w:tc>
        <w:tc>
          <w:tcPr>
            <w:tcW w:w="959" w:type="dxa"/>
            <w:tcBorders>
              <w:top w:val="single" w:sz="6" w:space="0" w:color="auto"/>
              <w:left w:val="single" w:sz="6" w:space="0" w:color="auto"/>
              <w:bottom w:val="single" w:sz="6" w:space="0" w:color="auto"/>
              <w:right w:val="single" w:sz="6" w:space="0" w:color="auto"/>
            </w:tcBorders>
            <w:vAlign w:val="center"/>
          </w:tcPr>
          <w:p w14:paraId="37FE7E76" w14:textId="6556CC53" w:rsidR="00312F76" w:rsidRPr="004B3481" w:rsidRDefault="00312F76" w:rsidP="00312F76">
            <w:pPr>
              <w:pStyle w:val="Tabletext"/>
              <w:spacing w:before="20" w:after="20"/>
              <w:jc w:val="center"/>
              <w:rPr>
                <w:ins w:id="541" w:author="Peter Dobson" w:date="2016-10-12T10:19:00Z"/>
              </w:rPr>
            </w:pPr>
            <w:ins w:id="542" w:author="Peter Dobson" w:date="2016-10-12T10:19:00Z">
              <w:r w:rsidRPr="00191C72">
                <w:t>+</w:t>
              </w:r>
            </w:ins>
          </w:p>
        </w:tc>
        <w:tc>
          <w:tcPr>
            <w:tcW w:w="1134" w:type="dxa"/>
            <w:tcBorders>
              <w:top w:val="single" w:sz="6" w:space="0" w:color="auto"/>
              <w:left w:val="single" w:sz="6" w:space="0" w:color="auto"/>
              <w:bottom w:val="single" w:sz="6" w:space="0" w:color="auto"/>
              <w:right w:val="single" w:sz="6" w:space="0" w:color="auto"/>
            </w:tcBorders>
            <w:vAlign w:val="center"/>
          </w:tcPr>
          <w:p w14:paraId="394645B7" w14:textId="4DE96A1D" w:rsidR="00312F76" w:rsidRPr="004B3481" w:rsidRDefault="00312F76" w:rsidP="00312F76">
            <w:pPr>
              <w:pStyle w:val="Tabletext"/>
              <w:spacing w:before="20" w:after="20"/>
              <w:jc w:val="center"/>
              <w:rPr>
                <w:ins w:id="543" w:author="Peter Dobson" w:date="2016-10-12T10:19:00Z"/>
              </w:rPr>
            </w:pPr>
            <w:ins w:id="544" w:author="Peter Dobson" w:date="2016-10-12T10:19:00Z">
              <w:r w:rsidRPr="00191C72">
                <w:t>+</w:t>
              </w:r>
            </w:ins>
          </w:p>
        </w:tc>
        <w:tc>
          <w:tcPr>
            <w:tcW w:w="992" w:type="dxa"/>
            <w:tcBorders>
              <w:top w:val="single" w:sz="6" w:space="0" w:color="auto"/>
              <w:left w:val="single" w:sz="6" w:space="0" w:color="auto"/>
              <w:bottom w:val="single" w:sz="6" w:space="0" w:color="auto"/>
              <w:right w:val="single" w:sz="6" w:space="0" w:color="auto"/>
            </w:tcBorders>
            <w:vAlign w:val="center"/>
          </w:tcPr>
          <w:p w14:paraId="57ED56F2" w14:textId="0E98ABD6" w:rsidR="00312F76" w:rsidRPr="004B3481" w:rsidRDefault="00312F76" w:rsidP="00312F76">
            <w:pPr>
              <w:pStyle w:val="Tabletext"/>
              <w:spacing w:before="20" w:after="20"/>
              <w:jc w:val="center"/>
              <w:rPr>
                <w:ins w:id="545" w:author="Peter Dobson" w:date="2016-10-12T10:19:00Z"/>
              </w:rPr>
            </w:pPr>
            <w:ins w:id="546" w:author="Peter Dobson" w:date="2016-10-12T10:19:00Z">
              <w:r w:rsidRPr="00191C72">
                <w:t>+</w:t>
              </w:r>
            </w:ins>
          </w:p>
        </w:tc>
        <w:tc>
          <w:tcPr>
            <w:tcW w:w="796" w:type="dxa"/>
            <w:tcBorders>
              <w:top w:val="single" w:sz="6" w:space="0" w:color="auto"/>
              <w:left w:val="single" w:sz="6" w:space="0" w:color="auto"/>
              <w:bottom w:val="single" w:sz="6" w:space="0" w:color="auto"/>
              <w:right w:val="single" w:sz="6" w:space="0" w:color="auto"/>
            </w:tcBorders>
            <w:vAlign w:val="center"/>
          </w:tcPr>
          <w:p w14:paraId="472D571B" w14:textId="1204E74B" w:rsidR="00312F76" w:rsidRPr="004B3481" w:rsidRDefault="00312F76" w:rsidP="00312F76">
            <w:pPr>
              <w:pStyle w:val="Tabletext"/>
              <w:spacing w:before="20" w:after="20"/>
              <w:jc w:val="center"/>
              <w:rPr>
                <w:ins w:id="547" w:author="Peter Dobson" w:date="2016-10-12T10:19:00Z"/>
              </w:rPr>
            </w:pPr>
            <w:ins w:id="548" w:author="Peter Dobson" w:date="2016-10-12T10:19:00Z">
              <w:r w:rsidRPr="00191C72">
                <w:t>-</w:t>
              </w:r>
            </w:ins>
          </w:p>
        </w:tc>
        <w:tc>
          <w:tcPr>
            <w:tcW w:w="802" w:type="dxa"/>
            <w:tcBorders>
              <w:top w:val="single" w:sz="6" w:space="0" w:color="auto"/>
              <w:left w:val="single" w:sz="6" w:space="0" w:color="auto"/>
              <w:bottom w:val="single" w:sz="6" w:space="0" w:color="auto"/>
              <w:right w:val="single" w:sz="6" w:space="0" w:color="auto"/>
            </w:tcBorders>
            <w:vAlign w:val="center"/>
          </w:tcPr>
          <w:p w14:paraId="317394CE" w14:textId="6129E4B6" w:rsidR="00312F76" w:rsidRPr="004B3481" w:rsidRDefault="00312F76" w:rsidP="00312F76">
            <w:pPr>
              <w:pStyle w:val="Tabletext"/>
              <w:spacing w:before="20" w:after="20"/>
              <w:jc w:val="center"/>
              <w:rPr>
                <w:ins w:id="549" w:author="Peter Dobson" w:date="2016-10-12T10:19:00Z"/>
              </w:rPr>
            </w:pPr>
            <w:ins w:id="550" w:author="Peter Dobson" w:date="2016-10-12T10:19:00Z">
              <w:r w:rsidRPr="00191C72">
                <w:t>-</w:t>
              </w:r>
            </w:ins>
          </w:p>
        </w:tc>
        <w:tc>
          <w:tcPr>
            <w:tcW w:w="708" w:type="dxa"/>
            <w:gridSpan w:val="2"/>
            <w:tcBorders>
              <w:top w:val="single" w:sz="6" w:space="0" w:color="auto"/>
              <w:left w:val="single" w:sz="6" w:space="0" w:color="auto"/>
              <w:bottom w:val="single" w:sz="6" w:space="0" w:color="auto"/>
              <w:right w:val="single" w:sz="6" w:space="0" w:color="auto"/>
            </w:tcBorders>
            <w:vAlign w:val="center"/>
          </w:tcPr>
          <w:p w14:paraId="3A206F30" w14:textId="1F380A5D" w:rsidR="00312F76" w:rsidRPr="004B3481" w:rsidRDefault="00312F76" w:rsidP="00312F76">
            <w:pPr>
              <w:pStyle w:val="Tabletext"/>
              <w:spacing w:before="20" w:after="20"/>
              <w:jc w:val="center"/>
              <w:rPr>
                <w:ins w:id="551" w:author="Peter Dobson" w:date="2016-10-12T10:19:00Z"/>
              </w:rPr>
            </w:pPr>
            <w:ins w:id="552" w:author="Peter Dobson" w:date="2016-10-12T10:19:00Z">
              <w:r w:rsidRPr="00191C72">
                <w:t>+</w:t>
              </w:r>
            </w:ins>
          </w:p>
        </w:tc>
        <w:tc>
          <w:tcPr>
            <w:tcW w:w="1379" w:type="dxa"/>
            <w:tcBorders>
              <w:top w:val="single" w:sz="6" w:space="0" w:color="auto"/>
              <w:left w:val="single" w:sz="6" w:space="0" w:color="auto"/>
              <w:bottom w:val="single" w:sz="6" w:space="0" w:color="auto"/>
              <w:right w:val="single" w:sz="6" w:space="0" w:color="auto"/>
            </w:tcBorders>
            <w:vAlign w:val="center"/>
          </w:tcPr>
          <w:p w14:paraId="095661CD" w14:textId="43F24902" w:rsidR="00312F76" w:rsidRPr="004B3481" w:rsidRDefault="00312F76" w:rsidP="00312F76">
            <w:pPr>
              <w:pStyle w:val="Tabletext"/>
              <w:spacing w:before="20" w:after="20"/>
              <w:jc w:val="center"/>
              <w:rPr>
                <w:ins w:id="553" w:author="Peter Dobson" w:date="2016-10-12T10:19:00Z"/>
              </w:rPr>
            </w:pPr>
            <w:ins w:id="554" w:author="Peter Dobson" w:date="2016-10-12T10:19:00Z">
              <w:r w:rsidRPr="00191C72">
                <w:t>+</w:t>
              </w:r>
            </w:ins>
          </w:p>
        </w:tc>
        <w:tc>
          <w:tcPr>
            <w:tcW w:w="1336" w:type="dxa"/>
            <w:tcBorders>
              <w:top w:val="single" w:sz="6" w:space="0" w:color="auto"/>
              <w:left w:val="single" w:sz="6" w:space="0" w:color="auto"/>
              <w:bottom w:val="single" w:sz="6" w:space="0" w:color="auto"/>
            </w:tcBorders>
            <w:vAlign w:val="center"/>
          </w:tcPr>
          <w:p w14:paraId="51F2B563" w14:textId="77777777" w:rsidR="00312F76" w:rsidRPr="004B3481" w:rsidRDefault="00312F76" w:rsidP="00312F76">
            <w:pPr>
              <w:pStyle w:val="Tabletext"/>
              <w:spacing w:before="20" w:after="20"/>
              <w:jc w:val="center"/>
              <w:rPr>
                <w:ins w:id="555" w:author="Peter Dobson" w:date="2016-10-12T10:19:00Z"/>
              </w:rPr>
            </w:pPr>
          </w:p>
        </w:tc>
      </w:tr>
      <w:tr w:rsidR="00312F76" w:rsidRPr="00E53A58" w14:paraId="69C87EB3" w14:textId="77777777" w:rsidTr="00312F76">
        <w:trPr>
          <w:trHeight w:val="202"/>
          <w:jc w:val="center"/>
          <w:ins w:id="556" w:author="Peter Dobson" w:date="2016-10-12T10:19:00Z"/>
        </w:trPr>
        <w:tc>
          <w:tcPr>
            <w:tcW w:w="1844" w:type="dxa"/>
            <w:tcBorders>
              <w:top w:val="single" w:sz="6" w:space="0" w:color="auto"/>
              <w:left w:val="single" w:sz="6" w:space="0" w:color="auto"/>
              <w:bottom w:val="single" w:sz="6" w:space="0" w:color="auto"/>
              <w:right w:val="single" w:sz="6" w:space="0" w:color="auto"/>
            </w:tcBorders>
          </w:tcPr>
          <w:p w14:paraId="5ACE4A0D" w14:textId="15901A2B" w:rsidR="00312F76" w:rsidRPr="00191C72" w:rsidRDefault="00312F76" w:rsidP="00312F76">
            <w:pPr>
              <w:pStyle w:val="Tableheading"/>
              <w:spacing w:before="20" w:after="20"/>
              <w:rPr>
                <w:ins w:id="557" w:author="Peter Dobson" w:date="2016-10-12T10:19:00Z"/>
                <w:lang w:val="en-GB"/>
              </w:rPr>
            </w:pPr>
            <w:ins w:id="558" w:author="Peter Dobson" w:date="2016-10-12T10:19:00Z">
              <w:r w:rsidRPr="00191C72">
                <w:rPr>
                  <w:lang w:val="en-GB"/>
                </w:rPr>
                <w:t>Lithium (secondary)**</w:t>
              </w:r>
            </w:ins>
          </w:p>
        </w:tc>
        <w:tc>
          <w:tcPr>
            <w:tcW w:w="868" w:type="dxa"/>
            <w:tcBorders>
              <w:top w:val="single" w:sz="6" w:space="0" w:color="auto"/>
              <w:left w:val="single" w:sz="6" w:space="0" w:color="auto"/>
              <w:bottom w:val="single" w:sz="6" w:space="0" w:color="auto"/>
              <w:right w:val="single" w:sz="6" w:space="0" w:color="auto"/>
            </w:tcBorders>
            <w:vAlign w:val="center"/>
          </w:tcPr>
          <w:p w14:paraId="36FBAE0A" w14:textId="544899CB" w:rsidR="00312F76" w:rsidRPr="00191C72" w:rsidRDefault="00312F76" w:rsidP="00312F76">
            <w:pPr>
              <w:pStyle w:val="Tabletext"/>
              <w:spacing w:before="20" w:after="20"/>
              <w:jc w:val="center"/>
              <w:rPr>
                <w:ins w:id="559" w:author="Peter Dobson" w:date="2016-10-12T10:19:00Z"/>
              </w:rPr>
            </w:pPr>
            <w:ins w:id="560" w:author="Peter Dobson" w:date="2016-10-12T10:19:00Z">
              <w:r w:rsidRPr="00191C72">
                <w:t>+</w:t>
              </w:r>
            </w:ins>
          </w:p>
        </w:tc>
        <w:tc>
          <w:tcPr>
            <w:tcW w:w="1286" w:type="dxa"/>
            <w:tcBorders>
              <w:top w:val="single" w:sz="6" w:space="0" w:color="auto"/>
              <w:left w:val="single" w:sz="6" w:space="0" w:color="auto"/>
              <w:bottom w:val="single" w:sz="6" w:space="0" w:color="auto"/>
              <w:right w:val="single" w:sz="6" w:space="0" w:color="auto"/>
            </w:tcBorders>
            <w:vAlign w:val="center"/>
          </w:tcPr>
          <w:p w14:paraId="70507CE3" w14:textId="0040E71A" w:rsidR="00312F76" w:rsidRPr="00191C72" w:rsidRDefault="00312F76" w:rsidP="00312F76">
            <w:pPr>
              <w:pStyle w:val="Tabletext"/>
              <w:spacing w:before="20" w:after="20"/>
              <w:jc w:val="center"/>
              <w:rPr>
                <w:ins w:id="561" w:author="Peter Dobson" w:date="2016-10-12T10:19:00Z"/>
              </w:rPr>
            </w:pPr>
            <w:ins w:id="562" w:author="Peter Dobson" w:date="2016-10-12T10:19:00Z">
              <w:r w:rsidRPr="00191C72">
                <w:t>No</w:t>
              </w:r>
            </w:ins>
          </w:p>
        </w:tc>
        <w:tc>
          <w:tcPr>
            <w:tcW w:w="959" w:type="dxa"/>
            <w:tcBorders>
              <w:top w:val="single" w:sz="6" w:space="0" w:color="auto"/>
              <w:left w:val="single" w:sz="6" w:space="0" w:color="auto"/>
              <w:bottom w:val="single" w:sz="6" w:space="0" w:color="auto"/>
              <w:right w:val="single" w:sz="6" w:space="0" w:color="auto"/>
            </w:tcBorders>
            <w:vAlign w:val="center"/>
          </w:tcPr>
          <w:p w14:paraId="5AD406B3" w14:textId="54EE8891" w:rsidR="00312F76" w:rsidRPr="00191C72" w:rsidRDefault="00312F76" w:rsidP="00312F76">
            <w:pPr>
              <w:pStyle w:val="Tabletext"/>
              <w:spacing w:before="20" w:after="20"/>
              <w:jc w:val="center"/>
              <w:rPr>
                <w:ins w:id="563" w:author="Peter Dobson" w:date="2016-10-12T10:19:00Z"/>
              </w:rPr>
            </w:pPr>
            <w:ins w:id="564" w:author="Peter Dobson" w:date="2016-10-12T10:19:00Z">
              <w:r w:rsidRPr="00191C72">
                <w:t>+</w:t>
              </w:r>
            </w:ins>
          </w:p>
        </w:tc>
        <w:tc>
          <w:tcPr>
            <w:tcW w:w="1134" w:type="dxa"/>
            <w:tcBorders>
              <w:top w:val="single" w:sz="6" w:space="0" w:color="auto"/>
              <w:left w:val="single" w:sz="6" w:space="0" w:color="auto"/>
              <w:bottom w:val="single" w:sz="6" w:space="0" w:color="auto"/>
              <w:right w:val="single" w:sz="6" w:space="0" w:color="auto"/>
            </w:tcBorders>
            <w:vAlign w:val="center"/>
          </w:tcPr>
          <w:p w14:paraId="1311F325" w14:textId="5DF9FE63" w:rsidR="00312F76" w:rsidRPr="00191C72" w:rsidRDefault="00312F76" w:rsidP="00312F76">
            <w:pPr>
              <w:pStyle w:val="Tabletext"/>
              <w:spacing w:before="20" w:after="20"/>
              <w:jc w:val="center"/>
              <w:rPr>
                <w:ins w:id="565" w:author="Peter Dobson" w:date="2016-10-12T10:19:00Z"/>
              </w:rPr>
            </w:pPr>
            <w:ins w:id="566" w:author="Peter Dobson" w:date="2016-10-12T10:19:00Z">
              <w:r w:rsidRPr="00191C72">
                <w:t>+</w:t>
              </w:r>
            </w:ins>
          </w:p>
        </w:tc>
        <w:tc>
          <w:tcPr>
            <w:tcW w:w="992" w:type="dxa"/>
            <w:tcBorders>
              <w:top w:val="single" w:sz="6" w:space="0" w:color="auto"/>
              <w:left w:val="single" w:sz="6" w:space="0" w:color="auto"/>
              <w:bottom w:val="single" w:sz="6" w:space="0" w:color="auto"/>
              <w:right w:val="single" w:sz="6" w:space="0" w:color="auto"/>
            </w:tcBorders>
            <w:vAlign w:val="center"/>
          </w:tcPr>
          <w:p w14:paraId="32A99E6B" w14:textId="5AA110C7" w:rsidR="00312F76" w:rsidRPr="00191C72" w:rsidRDefault="00312F76" w:rsidP="00312F76">
            <w:pPr>
              <w:pStyle w:val="Tabletext"/>
              <w:spacing w:before="20" w:after="20"/>
              <w:jc w:val="center"/>
              <w:rPr>
                <w:ins w:id="567" w:author="Peter Dobson" w:date="2016-10-12T10:19:00Z"/>
              </w:rPr>
            </w:pPr>
            <w:ins w:id="568" w:author="Peter Dobson" w:date="2016-10-12T10:19:00Z">
              <w:r w:rsidRPr="00191C72">
                <w:t>+</w:t>
              </w:r>
            </w:ins>
          </w:p>
        </w:tc>
        <w:tc>
          <w:tcPr>
            <w:tcW w:w="796" w:type="dxa"/>
            <w:tcBorders>
              <w:top w:val="single" w:sz="6" w:space="0" w:color="auto"/>
              <w:left w:val="single" w:sz="6" w:space="0" w:color="auto"/>
              <w:bottom w:val="single" w:sz="6" w:space="0" w:color="auto"/>
              <w:right w:val="single" w:sz="6" w:space="0" w:color="auto"/>
            </w:tcBorders>
            <w:vAlign w:val="center"/>
          </w:tcPr>
          <w:p w14:paraId="302F4FC1" w14:textId="700D82F3" w:rsidR="00312F76" w:rsidRPr="00191C72" w:rsidRDefault="00312F76" w:rsidP="00312F76">
            <w:pPr>
              <w:pStyle w:val="Tabletext"/>
              <w:spacing w:before="20" w:after="20"/>
              <w:jc w:val="center"/>
              <w:rPr>
                <w:ins w:id="569" w:author="Peter Dobson" w:date="2016-10-12T10:19:00Z"/>
              </w:rPr>
            </w:pPr>
            <w:ins w:id="570" w:author="Peter Dobson" w:date="2016-10-12T10:19:00Z">
              <w:r w:rsidRPr="00191C72">
                <w:t>-</w:t>
              </w:r>
            </w:ins>
          </w:p>
        </w:tc>
        <w:tc>
          <w:tcPr>
            <w:tcW w:w="802" w:type="dxa"/>
            <w:tcBorders>
              <w:top w:val="single" w:sz="6" w:space="0" w:color="auto"/>
              <w:left w:val="single" w:sz="6" w:space="0" w:color="auto"/>
              <w:bottom w:val="single" w:sz="6" w:space="0" w:color="auto"/>
              <w:right w:val="single" w:sz="6" w:space="0" w:color="auto"/>
            </w:tcBorders>
            <w:vAlign w:val="center"/>
          </w:tcPr>
          <w:p w14:paraId="221373A2" w14:textId="51658A41" w:rsidR="00312F76" w:rsidRPr="00191C72" w:rsidRDefault="00312F76" w:rsidP="00312F76">
            <w:pPr>
              <w:pStyle w:val="Tabletext"/>
              <w:spacing w:before="20" w:after="20"/>
              <w:jc w:val="center"/>
              <w:rPr>
                <w:ins w:id="571" w:author="Peter Dobson" w:date="2016-10-12T10:19:00Z"/>
              </w:rPr>
            </w:pPr>
            <w:ins w:id="572" w:author="Peter Dobson" w:date="2016-10-12T10:19:00Z">
              <w:r w:rsidRPr="00191C72">
                <w:t>-</w:t>
              </w:r>
            </w:ins>
          </w:p>
        </w:tc>
        <w:tc>
          <w:tcPr>
            <w:tcW w:w="708" w:type="dxa"/>
            <w:gridSpan w:val="2"/>
            <w:tcBorders>
              <w:top w:val="single" w:sz="6" w:space="0" w:color="auto"/>
              <w:left w:val="single" w:sz="6" w:space="0" w:color="auto"/>
              <w:bottom w:val="single" w:sz="6" w:space="0" w:color="auto"/>
              <w:right w:val="single" w:sz="6" w:space="0" w:color="auto"/>
            </w:tcBorders>
            <w:vAlign w:val="center"/>
          </w:tcPr>
          <w:p w14:paraId="5F47E37E" w14:textId="3F75C1B2" w:rsidR="00312F76" w:rsidRPr="00191C72" w:rsidRDefault="00312F76" w:rsidP="00312F76">
            <w:pPr>
              <w:pStyle w:val="Tabletext"/>
              <w:spacing w:before="20" w:after="20"/>
              <w:jc w:val="center"/>
              <w:rPr>
                <w:ins w:id="573" w:author="Peter Dobson" w:date="2016-10-12T10:19:00Z"/>
              </w:rPr>
            </w:pPr>
            <w:ins w:id="574" w:author="Peter Dobson" w:date="2016-10-12T10:19:00Z">
              <w:r w:rsidRPr="00191C72">
                <w:t>+</w:t>
              </w:r>
            </w:ins>
          </w:p>
        </w:tc>
        <w:tc>
          <w:tcPr>
            <w:tcW w:w="1379" w:type="dxa"/>
            <w:tcBorders>
              <w:top w:val="single" w:sz="6" w:space="0" w:color="auto"/>
              <w:left w:val="single" w:sz="6" w:space="0" w:color="auto"/>
              <w:bottom w:val="single" w:sz="6" w:space="0" w:color="auto"/>
              <w:right w:val="single" w:sz="6" w:space="0" w:color="auto"/>
            </w:tcBorders>
            <w:vAlign w:val="center"/>
          </w:tcPr>
          <w:p w14:paraId="63EF4A37" w14:textId="23949A97" w:rsidR="00312F76" w:rsidRPr="00191C72" w:rsidRDefault="00312F76" w:rsidP="00312F76">
            <w:pPr>
              <w:pStyle w:val="Tabletext"/>
              <w:spacing w:before="20" w:after="20"/>
              <w:jc w:val="center"/>
              <w:rPr>
                <w:ins w:id="575" w:author="Peter Dobson" w:date="2016-10-12T10:19:00Z"/>
              </w:rPr>
            </w:pPr>
            <w:ins w:id="576" w:author="Peter Dobson" w:date="2016-10-12T10:19:00Z">
              <w:r w:rsidRPr="00191C72">
                <w:t>+</w:t>
              </w:r>
            </w:ins>
          </w:p>
        </w:tc>
        <w:tc>
          <w:tcPr>
            <w:tcW w:w="1336" w:type="dxa"/>
            <w:tcBorders>
              <w:top w:val="single" w:sz="6" w:space="0" w:color="auto"/>
              <w:left w:val="single" w:sz="6" w:space="0" w:color="auto"/>
              <w:bottom w:val="single" w:sz="6" w:space="0" w:color="auto"/>
            </w:tcBorders>
            <w:vAlign w:val="center"/>
          </w:tcPr>
          <w:p w14:paraId="6DFEF9F8" w14:textId="77777777" w:rsidR="00312F76" w:rsidRPr="004B3481" w:rsidRDefault="00312F76" w:rsidP="00312F76">
            <w:pPr>
              <w:pStyle w:val="Tabletext"/>
              <w:spacing w:before="20" w:after="20"/>
              <w:jc w:val="center"/>
              <w:rPr>
                <w:ins w:id="577" w:author="Peter Dobson" w:date="2016-10-12T10:19:00Z"/>
              </w:rPr>
            </w:pPr>
          </w:p>
        </w:tc>
      </w:tr>
      <w:tr w:rsidR="00312F76" w:rsidRPr="00E53A58" w14:paraId="556E2B5D" w14:textId="77777777" w:rsidTr="00BA7305">
        <w:trPr>
          <w:trHeight w:val="202"/>
          <w:jc w:val="center"/>
          <w:ins w:id="578" w:author="Peter Dobson" w:date="2016-10-12T10:16:00Z"/>
        </w:trPr>
        <w:tc>
          <w:tcPr>
            <w:tcW w:w="12104" w:type="dxa"/>
            <w:gridSpan w:val="12"/>
            <w:tcBorders>
              <w:top w:val="single" w:sz="6" w:space="0" w:color="auto"/>
              <w:left w:val="single" w:sz="6" w:space="0" w:color="auto"/>
              <w:bottom w:val="single" w:sz="6" w:space="0" w:color="auto"/>
            </w:tcBorders>
          </w:tcPr>
          <w:p w14:paraId="62F7BF2E" w14:textId="77777777" w:rsidR="00312F76" w:rsidRPr="004B3481" w:rsidRDefault="00312F76" w:rsidP="00312F76">
            <w:pPr>
              <w:pStyle w:val="Tabletext"/>
              <w:spacing w:before="20" w:after="20"/>
              <w:jc w:val="center"/>
              <w:rPr>
                <w:ins w:id="579" w:author="Peter Dobson" w:date="2016-10-12T10:16:00Z"/>
              </w:rPr>
            </w:pPr>
          </w:p>
        </w:tc>
      </w:tr>
      <w:tr w:rsidR="00312F76" w:rsidRPr="00E53A58" w14:paraId="36D0752D" w14:textId="77777777" w:rsidTr="00BA7305">
        <w:trPr>
          <w:trHeight w:val="202"/>
          <w:jc w:val="center"/>
          <w:ins w:id="580" w:author="Peter Dobson" w:date="2016-10-12T10:15:00Z"/>
        </w:trPr>
        <w:tc>
          <w:tcPr>
            <w:tcW w:w="1844" w:type="dxa"/>
            <w:tcBorders>
              <w:top w:val="single" w:sz="6" w:space="0" w:color="auto"/>
              <w:left w:val="single" w:sz="6" w:space="0" w:color="auto"/>
              <w:bottom w:val="single" w:sz="6" w:space="0" w:color="auto"/>
              <w:right w:val="single" w:sz="6" w:space="0" w:color="auto"/>
            </w:tcBorders>
          </w:tcPr>
          <w:p w14:paraId="6B9972DD" w14:textId="5BC78245" w:rsidR="00312F76" w:rsidRPr="004B3481" w:rsidRDefault="00312F76" w:rsidP="00312F76">
            <w:pPr>
              <w:pStyle w:val="Tableheading"/>
              <w:spacing w:before="20" w:after="20"/>
              <w:rPr>
                <w:ins w:id="581" w:author="Peter Dobson" w:date="2016-10-12T10:15:00Z"/>
                <w:lang w:val="en-GB"/>
              </w:rPr>
            </w:pPr>
            <w:ins w:id="582" w:author="Peter Dobson" w:date="2016-10-12T10:15:00Z">
              <w:r>
                <w:rPr>
                  <w:lang w:val="en-GB"/>
                </w:rPr>
                <w:t>Primary Cells</w:t>
              </w:r>
            </w:ins>
          </w:p>
        </w:tc>
        <w:tc>
          <w:tcPr>
            <w:tcW w:w="10260" w:type="dxa"/>
            <w:gridSpan w:val="11"/>
            <w:tcBorders>
              <w:top w:val="single" w:sz="6" w:space="0" w:color="auto"/>
              <w:left w:val="single" w:sz="6" w:space="0" w:color="auto"/>
              <w:bottom w:val="single" w:sz="6" w:space="0" w:color="auto"/>
            </w:tcBorders>
            <w:vAlign w:val="center"/>
          </w:tcPr>
          <w:p w14:paraId="14A270DC" w14:textId="77777777" w:rsidR="00312F76" w:rsidRPr="004B3481" w:rsidRDefault="00312F76" w:rsidP="00312F76">
            <w:pPr>
              <w:pStyle w:val="Tabletext"/>
              <w:spacing w:before="20" w:after="20"/>
              <w:jc w:val="center"/>
              <w:rPr>
                <w:ins w:id="583" w:author="Peter Dobson" w:date="2016-10-12T10:15:00Z"/>
              </w:rPr>
            </w:pPr>
          </w:p>
        </w:tc>
      </w:tr>
      <w:tr w:rsidR="00312F76" w:rsidRPr="00E53A58" w14:paraId="50768825" w14:textId="77777777" w:rsidTr="00312F76">
        <w:trPr>
          <w:trHeight w:val="202"/>
          <w:jc w:val="center"/>
          <w:trPrChange w:id="584"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585"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1B121192" w14:textId="77777777" w:rsidR="00312F76" w:rsidRPr="004B3481" w:rsidRDefault="00312F76" w:rsidP="00312F76">
            <w:pPr>
              <w:pStyle w:val="Tableheading"/>
              <w:spacing w:before="20" w:after="20"/>
              <w:rPr>
                <w:lang w:val="en-GB"/>
                <w:rPrChange w:id="586" w:author="Peter Dobson" w:date="2016-10-12T10:07:00Z">
                  <w:rPr/>
                </w:rPrChange>
              </w:rPr>
            </w:pPr>
            <w:r w:rsidRPr="004B3481">
              <w:rPr>
                <w:lang w:val="en-GB"/>
                <w:rPrChange w:id="587" w:author="Peter Dobson" w:date="2016-10-12T10:07:00Z">
                  <w:rPr/>
                </w:rPrChange>
              </w:rPr>
              <w:t>Air depolarized</w:t>
            </w:r>
          </w:p>
        </w:tc>
        <w:tc>
          <w:tcPr>
            <w:tcW w:w="868" w:type="dxa"/>
            <w:tcBorders>
              <w:top w:val="single" w:sz="6" w:space="0" w:color="auto"/>
              <w:left w:val="single" w:sz="6" w:space="0" w:color="auto"/>
              <w:bottom w:val="single" w:sz="6" w:space="0" w:color="auto"/>
              <w:right w:val="single" w:sz="6" w:space="0" w:color="auto"/>
            </w:tcBorders>
            <w:vAlign w:val="center"/>
            <w:tcPrChange w:id="588"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1F38D97F" w14:textId="77777777" w:rsidR="00312F76" w:rsidRPr="004B3481" w:rsidRDefault="00312F76" w:rsidP="00312F76">
            <w:pPr>
              <w:pStyle w:val="Tabletext"/>
              <w:spacing w:before="20" w:after="20"/>
              <w:jc w:val="center"/>
            </w:pPr>
            <w:r w:rsidRPr="004B3481">
              <w:t>o</w:t>
            </w:r>
          </w:p>
        </w:tc>
        <w:tc>
          <w:tcPr>
            <w:tcW w:w="1286" w:type="dxa"/>
            <w:tcBorders>
              <w:top w:val="single" w:sz="6" w:space="0" w:color="auto"/>
              <w:left w:val="single" w:sz="6" w:space="0" w:color="auto"/>
              <w:bottom w:val="single" w:sz="6" w:space="0" w:color="auto"/>
              <w:right w:val="single" w:sz="6" w:space="0" w:color="auto"/>
            </w:tcBorders>
            <w:vAlign w:val="center"/>
            <w:tcPrChange w:id="589"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62FC8D3D" w14:textId="77777777" w:rsidR="00312F76" w:rsidRPr="004B3481" w:rsidRDefault="00312F76" w:rsidP="00312F76">
            <w:pPr>
              <w:pStyle w:val="Tabletext"/>
              <w:spacing w:before="20" w:after="20"/>
              <w:jc w:val="center"/>
            </w:pPr>
            <w:r w:rsidRPr="004B3481">
              <w:t>No</w:t>
            </w:r>
          </w:p>
        </w:tc>
        <w:tc>
          <w:tcPr>
            <w:tcW w:w="959" w:type="dxa"/>
            <w:tcBorders>
              <w:top w:val="single" w:sz="6" w:space="0" w:color="auto"/>
              <w:left w:val="single" w:sz="6" w:space="0" w:color="auto"/>
              <w:bottom w:val="single" w:sz="6" w:space="0" w:color="auto"/>
              <w:right w:val="single" w:sz="6" w:space="0" w:color="auto"/>
            </w:tcBorders>
            <w:vAlign w:val="center"/>
            <w:tcPrChange w:id="590"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0DC34E88" w14:textId="77777777" w:rsidR="00312F76" w:rsidRPr="004B3481" w:rsidRDefault="00312F76" w:rsidP="00312F76">
            <w:pPr>
              <w:pStyle w:val="Tabletext"/>
              <w:spacing w:before="20" w:after="20"/>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Change w:id="591"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18A86411" w14:textId="77777777" w:rsidR="00312F76" w:rsidRPr="004B3481" w:rsidRDefault="00312F76" w:rsidP="00312F76">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Change w:id="592"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0F139D8C" w14:textId="77777777" w:rsidR="00312F76" w:rsidRPr="004B3481" w:rsidRDefault="00312F76" w:rsidP="00312F76">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Change w:id="593"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7E8FAE44" w14:textId="77777777" w:rsidR="00312F76" w:rsidRPr="004B3481" w:rsidRDefault="00312F76" w:rsidP="00312F76">
            <w:pPr>
              <w:pStyle w:val="Tabletext"/>
              <w:spacing w:before="20" w:after="20"/>
              <w:jc w:val="center"/>
            </w:pPr>
            <w:r w:rsidRPr="004B3481">
              <w:t>o</w:t>
            </w:r>
          </w:p>
        </w:tc>
        <w:tc>
          <w:tcPr>
            <w:tcW w:w="802" w:type="dxa"/>
            <w:tcBorders>
              <w:top w:val="single" w:sz="6" w:space="0" w:color="auto"/>
              <w:left w:val="single" w:sz="6" w:space="0" w:color="auto"/>
              <w:bottom w:val="single" w:sz="6" w:space="0" w:color="auto"/>
              <w:right w:val="single" w:sz="6" w:space="0" w:color="auto"/>
            </w:tcBorders>
            <w:vAlign w:val="center"/>
            <w:tcPrChange w:id="594"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691D5F8F" w14:textId="77777777" w:rsidR="00312F76" w:rsidRPr="004B3481" w:rsidRDefault="00312F76" w:rsidP="00312F76">
            <w:pPr>
              <w:pStyle w:val="Tabletext"/>
              <w:spacing w:before="20" w:after="20"/>
              <w:jc w:val="center"/>
              <w:rPr>
                <w:rPrChange w:id="595" w:author="Peter Dobson" w:date="2016-10-12T10:07:00Z">
                  <w:rPr>
                    <w:lang w:val="de-DE"/>
                  </w:rPr>
                </w:rPrChange>
              </w:rPr>
            </w:pPr>
            <w:r w:rsidRPr="004B3481">
              <w:rPr>
                <w:rPrChange w:id="596" w:author="Peter Dobson" w:date="2016-10-12T10:07:00Z">
                  <w:rPr>
                    <w:lang w:val="de-DE"/>
                  </w:rPr>
                </w:rPrChange>
              </w:rPr>
              <w:t>-</w:t>
            </w:r>
          </w:p>
        </w:tc>
        <w:tc>
          <w:tcPr>
            <w:tcW w:w="708" w:type="dxa"/>
            <w:gridSpan w:val="2"/>
            <w:tcBorders>
              <w:top w:val="single" w:sz="6" w:space="0" w:color="auto"/>
              <w:left w:val="single" w:sz="6" w:space="0" w:color="auto"/>
              <w:bottom w:val="single" w:sz="6" w:space="0" w:color="auto"/>
              <w:right w:val="single" w:sz="6" w:space="0" w:color="auto"/>
            </w:tcBorders>
            <w:vAlign w:val="center"/>
            <w:tcPrChange w:id="597"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26E7F0B4" w14:textId="77777777" w:rsidR="00312F76" w:rsidRPr="004B3481" w:rsidRDefault="00312F76" w:rsidP="00312F76">
            <w:pPr>
              <w:pStyle w:val="Tabletext"/>
              <w:spacing w:before="20" w:after="20"/>
              <w:jc w:val="center"/>
              <w:rPr>
                <w:rPrChange w:id="598" w:author="Peter Dobson" w:date="2016-10-12T10:07:00Z">
                  <w:rPr>
                    <w:lang w:val="de-DE"/>
                  </w:rPr>
                </w:rPrChange>
              </w:rPr>
            </w:pPr>
            <w:r w:rsidRPr="004B3481">
              <w:rPr>
                <w:rPrChange w:id="599" w:author="Peter Dobson" w:date="2016-10-12T10:07:00Z">
                  <w:rPr>
                    <w:lang w:val="de-DE"/>
                  </w:rPr>
                </w:rPrChange>
              </w:rPr>
              <w:t>+</w:t>
            </w:r>
          </w:p>
        </w:tc>
        <w:tc>
          <w:tcPr>
            <w:tcW w:w="1379" w:type="dxa"/>
            <w:tcBorders>
              <w:top w:val="single" w:sz="6" w:space="0" w:color="auto"/>
              <w:left w:val="single" w:sz="6" w:space="0" w:color="auto"/>
              <w:bottom w:val="single" w:sz="6" w:space="0" w:color="auto"/>
              <w:right w:val="single" w:sz="6" w:space="0" w:color="auto"/>
            </w:tcBorders>
            <w:vAlign w:val="center"/>
            <w:tcPrChange w:id="600"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2B09F79E" w14:textId="77777777" w:rsidR="00312F76" w:rsidRPr="004B3481" w:rsidRDefault="00312F76" w:rsidP="00312F76">
            <w:pPr>
              <w:pStyle w:val="Tabletext"/>
              <w:spacing w:before="20" w:after="20"/>
              <w:jc w:val="center"/>
              <w:rPr>
                <w:rPrChange w:id="601" w:author="Peter Dobson" w:date="2016-10-12T10:07:00Z">
                  <w:rPr>
                    <w:lang w:val="de-DE"/>
                  </w:rPr>
                </w:rPrChange>
              </w:rPr>
            </w:pPr>
            <w:r w:rsidRPr="004B3481">
              <w:rPr>
                <w:rPrChange w:id="602" w:author="Peter Dobson" w:date="2016-10-12T10:07:00Z">
                  <w:rPr>
                    <w:lang w:val="de-DE"/>
                  </w:rPr>
                </w:rPrChange>
              </w:rPr>
              <w:t>o</w:t>
            </w:r>
          </w:p>
        </w:tc>
        <w:tc>
          <w:tcPr>
            <w:tcW w:w="1336" w:type="dxa"/>
            <w:tcBorders>
              <w:top w:val="single" w:sz="6" w:space="0" w:color="auto"/>
              <w:left w:val="single" w:sz="6" w:space="0" w:color="auto"/>
              <w:bottom w:val="single" w:sz="6" w:space="0" w:color="auto"/>
            </w:tcBorders>
            <w:vAlign w:val="center"/>
            <w:tcPrChange w:id="603"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386D3427" w14:textId="77777777" w:rsidR="00312F76" w:rsidRPr="004B3481" w:rsidRDefault="00312F76" w:rsidP="00312F76">
            <w:pPr>
              <w:pStyle w:val="Tabletext"/>
              <w:spacing w:before="20" w:after="20"/>
              <w:jc w:val="center"/>
              <w:rPr>
                <w:rPrChange w:id="604" w:author="Peter Dobson" w:date="2016-10-12T10:07:00Z">
                  <w:rPr>
                    <w:lang w:val="de-DE"/>
                  </w:rPr>
                </w:rPrChange>
              </w:rPr>
            </w:pPr>
          </w:p>
        </w:tc>
      </w:tr>
      <w:tr w:rsidR="00312F76" w:rsidRPr="00E53A58" w14:paraId="72C189F2" w14:textId="77777777" w:rsidTr="00312F76">
        <w:trPr>
          <w:trHeight w:val="202"/>
          <w:jc w:val="center"/>
          <w:trPrChange w:id="605"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606"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6E51D452" w14:textId="77777777" w:rsidR="00312F76" w:rsidRPr="004B3481" w:rsidRDefault="00312F76" w:rsidP="00312F76">
            <w:pPr>
              <w:pStyle w:val="Tableheading"/>
              <w:spacing w:before="20" w:after="20"/>
              <w:rPr>
                <w:lang w:val="en-GB"/>
                <w:rPrChange w:id="607" w:author="Peter Dobson" w:date="2016-10-12T10:07:00Z">
                  <w:rPr>
                    <w:lang w:val="de-DE"/>
                  </w:rPr>
                </w:rPrChange>
              </w:rPr>
            </w:pPr>
            <w:r w:rsidRPr="004B3481">
              <w:rPr>
                <w:lang w:val="en-GB"/>
                <w:rPrChange w:id="608" w:author="Peter Dobson" w:date="2016-10-12T10:07:00Z">
                  <w:rPr>
                    <w:lang w:val="de-DE"/>
                  </w:rPr>
                </w:rPrChange>
              </w:rPr>
              <w:t>Alkaline</w:t>
            </w:r>
          </w:p>
        </w:tc>
        <w:tc>
          <w:tcPr>
            <w:tcW w:w="868" w:type="dxa"/>
            <w:tcBorders>
              <w:top w:val="single" w:sz="6" w:space="0" w:color="auto"/>
              <w:left w:val="single" w:sz="6" w:space="0" w:color="auto"/>
              <w:bottom w:val="single" w:sz="6" w:space="0" w:color="auto"/>
              <w:right w:val="single" w:sz="6" w:space="0" w:color="auto"/>
            </w:tcBorders>
            <w:vAlign w:val="center"/>
            <w:tcPrChange w:id="609"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544B48AC" w14:textId="77777777" w:rsidR="00312F76" w:rsidRPr="004B3481" w:rsidRDefault="00312F76" w:rsidP="00312F76">
            <w:pPr>
              <w:pStyle w:val="Tabletext"/>
              <w:spacing w:before="20" w:after="20"/>
              <w:jc w:val="center"/>
              <w:rPr>
                <w:rPrChange w:id="610" w:author="Peter Dobson" w:date="2016-10-12T10:07:00Z">
                  <w:rPr>
                    <w:lang w:val="de-DE"/>
                  </w:rPr>
                </w:rPrChange>
              </w:rPr>
            </w:pPr>
            <w:r w:rsidRPr="004B3481">
              <w:rPr>
                <w:rPrChange w:id="611" w:author="Peter Dobson" w:date="2016-10-12T10:07:00Z">
                  <w:rPr>
                    <w:lang w:val="de-DE"/>
                  </w:rPr>
                </w:rPrChange>
              </w:rPr>
              <w:t>o</w:t>
            </w:r>
          </w:p>
        </w:tc>
        <w:tc>
          <w:tcPr>
            <w:tcW w:w="1286" w:type="dxa"/>
            <w:tcBorders>
              <w:top w:val="single" w:sz="6" w:space="0" w:color="auto"/>
              <w:left w:val="single" w:sz="6" w:space="0" w:color="auto"/>
              <w:bottom w:val="single" w:sz="6" w:space="0" w:color="auto"/>
              <w:right w:val="single" w:sz="6" w:space="0" w:color="auto"/>
            </w:tcBorders>
            <w:vAlign w:val="center"/>
            <w:tcPrChange w:id="612"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672FC420" w14:textId="77777777" w:rsidR="00312F76" w:rsidRPr="004B3481" w:rsidRDefault="00312F76" w:rsidP="00312F76">
            <w:pPr>
              <w:pStyle w:val="Tabletext"/>
              <w:spacing w:before="20" w:after="20"/>
              <w:jc w:val="center"/>
            </w:pPr>
            <w:r w:rsidRPr="004B3481">
              <w:t>No</w:t>
            </w:r>
          </w:p>
        </w:tc>
        <w:tc>
          <w:tcPr>
            <w:tcW w:w="959" w:type="dxa"/>
            <w:tcBorders>
              <w:top w:val="single" w:sz="6" w:space="0" w:color="auto"/>
              <w:left w:val="single" w:sz="6" w:space="0" w:color="auto"/>
              <w:bottom w:val="single" w:sz="6" w:space="0" w:color="auto"/>
              <w:right w:val="single" w:sz="6" w:space="0" w:color="auto"/>
            </w:tcBorders>
            <w:vAlign w:val="center"/>
            <w:tcPrChange w:id="613"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2E83F111" w14:textId="77777777" w:rsidR="00312F76" w:rsidRPr="004B3481" w:rsidRDefault="00312F76" w:rsidP="00312F76">
            <w:pPr>
              <w:pStyle w:val="Tabletext"/>
              <w:spacing w:before="20" w:after="20"/>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Change w:id="614"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16C3F32B" w14:textId="77777777" w:rsidR="00312F76" w:rsidRPr="004B3481" w:rsidRDefault="00312F76" w:rsidP="00312F76">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Change w:id="615"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765471DD" w14:textId="77777777" w:rsidR="00312F76" w:rsidRPr="004B3481" w:rsidRDefault="00312F76" w:rsidP="00312F76">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Change w:id="616"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20A122CC" w14:textId="77777777" w:rsidR="00312F76" w:rsidRPr="004B3481" w:rsidRDefault="00312F76" w:rsidP="00312F76">
            <w:pPr>
              <w:pStyle w:val="Tabletext"/>
              <w:spacing w:before="20" w:after="20"/>
              <w:jc w:val="center"/>
            </w:pPr>
            <w:r w:rsidRPr="004B3481">
              <w:t>o</w:t>
            </w:r>
          </w:p>
        </w:tc>
        <w:tc>
          <w:tcPr>
            <w:tcW w:w="802" w:type="dxa"/>
            <w:tcBorders>
              <w:top w:val="single" w:sz="6" w:space="0" w:color="auto"/>
              <w:left w:val="single" w:sz="6" w:space="0" w:color="auto"/>
              <w:bottom w:val="single" w:sz="6" w:space="0" w:color="auto"/>
              <w:right w:val="single" w:sz="6" w:space="0" w:color="auto"/>
            </w:tcBorders>
            <w:vAlign w:val="center"/>
            <w:tcPrChange w:id="617"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60C0BB28" w14:textId="77777777" w:rsidR="00312F76" w:rsidRPr="004B3481" w:rsidRDefault="00312F76" w:rsidP="00312F76">
            <w:pPr>
              <w:pStyle w:val="Tabletext"/>
              <w:spacing w:before="20" w:after="20"/>
              <w:jc w:val="center"/>
            </w:pPr>
            <w:r w:rsidRPr="004B3481">
              <w:t>++</w:t>
            </w:r>
          </w:p>
        </w:tc>
        <w:tc>
          <w:tcPr>
            <w:tcW w:w="708" w:type="dxa"/>
            <w:gridSpan w:val="2"/>
            <w:tcBorders>
              <w:top w:val="single" w:sz="6" w:space="0" w:color="auto"/>
              <w:left w:val="single" w:sz="6" w:space="0" w:color="auto"/>
              <w:bottom w:val="single" w:sz="6" w:space="0" w:color="auto"/>
              <w:right w:val="single" w:sz="6" w:space="0" w:color="auto"/>
            </w:tcBorders>
            <w:vAlign w:val="center"/>
            <w:tcPrChange w:id="618"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5CD8DF92" w14:textId="77777777" w:rsidR="00312F76" w:rsidRPr="004B3481" w:rsidRDefault="00312F76" w:rsidP="00312F76">
            <w:pPr>
              <w:pStyle w:val="Tabletext"/>
              <w:spacing w:before="20" w:after="20"/>
              <w:jc w:val="center"/>
            </w:pPr>
            <w:r w:rsidRPr="004B3481">
              <w:t>+</w:t>
            </w:r>
          </w:p>
        </w:tc>
        <w:tc>
          <w:tcPr>
            <w:tcW w:w="1379" w:type="dxa"/>
            <w:tcBorders>
              <w:top w:val="single" w:sz="6" w:space="0" w:color="auto"/>
              <w:left w:val="single" w:sz="6" w:space="0" w:color="auto"/>
              <w:bottom w:val="single" w:sz="6" w:space="0" w:color="auto"/>
              <w:right w:val="single" w:sz="6" w:space="0" w:color="auto"/>
            </w:tcBorders>
            <w:vAlign w:val="center"/>
            <w:tcPrChange w:id="619"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0705CF6A" w14:textId="77777777" w:rsidR="00312F76" w:rsidRPr="004B3481" w:rsidRDefault="00312F76" w:rsidP="00312F76">
            <w:pPr>
              <w:pStyle w:val="Tabletext"/>
              <w:spacing w:before="20" w:after="20"/>
              <w:jc w:val="center"/>
            </w:pPr>
            <w:r w:rsidRPr="004B3481">
              <w:t>o</w:t>
            </w:r>
          </w:p>
        </w:tc>
        <w:tc>
          <w:tcPr>
            <w:tcW w:w="1336" w:type="dxa"/>
            <w:tcBorders>
              <w:top w:val="single" w:sz="6" w:space="0" w:color="auto"/>
              <w:left w:val="single" w:sz="6" w:space="0" w:color="auto"/>
              <w:bottom w:val="single" w:sz="6" w:space="0" w:color="auto"/>
            </w:tcBorders>
            <w:vAlign w:val="center"/>
            <w:tcPrChange w:id="620"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04F2D427" w14:textId="77777777" w:rsidR="00312F76" w:rsidRPr="004B3481" w:rsidRDefault="00312F76" w:rsidP="00312F76">
            <w:pPr>
              <w:pStyle w:val="Tabletext"/>
              <w:spacing w:before="20" w:after="20"/>
              <w:jc w:val="center"/>
            </w:pPr>
          </w:p>
        </w:tc>
      </w:tr>
      <w:tr w:rsidR="00312F76" w:rsidRPr="00E53A58" w14:paraId="2AC78D5D" w14:textId="77777777" w:rsidTr="00312F76">
        <w:trPr>
          <w:trHeight w:val="202"/>
          <w:jc w:val="center"/>
          <w:trPrChange w:id="621"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622"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05D60872" w14:textId="77777777" w:rsidR="00312F76" w:rsidRPr="004B3481" w:rsidRDefault="00312F76" w:rsidP="00312F76">
            <w:pPr>
              <w:pStyle w:val="Tableheading"/>
              <w:spacing w:before="20" w:after="20"/>
              <w:rPr>
                <w:lang w:val="en-GB"/>
                <w:rPrChange w:id="623" w:author="Peter Dobson" w:date="2016-10-12T10:07:00Z">
                  <w:rPr>
                    <w:lang w:val="fr-FR"/>
                  </w:rPr>
                </w:rPrChange>
              </w:rPr>
            </w:pPr>
            <w:r w:rsidRPr="004B3481">
              <w:rPr>
                <w:lang w:val="en-GB"/>
                <w:rPrChange w:id="624" w:author="Peter Dobson" w:date="2016-10-12T10:07:00Z">
                  <w:rPr>
                    <w:lang w:val="fr-FR"/>
                  </w:rPr>
                </w:rPrChange>
              </w:rPr>
              <w:t>Zinc-Carbon</w:t>
            </w:r>
          </w:p>
        </w:tc>
        <w:tc>
          <w:tcPr>
            <w:tcW w:w="868" w:type="dxa"/>
            <w:tcBorders>
              <w:top w:val="single" w:sz="6" w:space="0" w:color="auto"/>
              <w:left w:val="single" w:sz="6" w:space="0" w:color="auto"/>
              <w:bottom w:val="single" w:sz="6" w:space="0" w:color="auto"/>
              <w:right w:val="single" w:sz="6" w:space="0" w:color="auto"/>
            </w:tcBorders>
            <w:vAlign w:val="center"/>
            <w:tcPrChange w:id="625"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7F0EB6E1" w14:textId="77777777" w:rsidR="00312F76" w:rsidRPr="004B3481" w:rsidRDefault="00312F76" w:rsidP="00312F76">
            <w:pPr>
              <w:pStyle w:val="Tabletext"/>
              <w:spacing w:before="20" w:after="20"/>
              <w:jc w:val="center"/>
              <w:rPr>
                <w:rPrChange w:id="626" w:author="Peter Dobson" w:date="2016-10-12T10:07:00Z">
                  <w:rPr>
                    <w:lang w:val="fr-FR"/>
                  </w:rPr>
                </w:rPrChange>
              </w:rPr>
            </w:pPr>
            <w:r w:rsidRPr="004B3481">
              <w:rPr>
                <w:rPrChange w:id="627" w:author="Peter Dobson" w:date="2016-10-12T10:07:00Z">
                  <w:rPr>
                    <w:lang w:val="fr-FR"/>
                  </w:rPr>
                </w:rPrChange>
              </w:rPr>
              <w:t>-</w:t>
            </w:r>
          </w:p>
        </w:tc>
        <w:tc>
          <w:tcPr>
            <w:tcW w:w="1286" w:type="dxa"/>
            <w:tcBorders>
              <w:top w:val="single" w:sz="6" w:space="0" w:color="auto"/>
              <w:left w:val="single" w:sz="6" w:space="0" w:color="auto"/>
              <w:bottom w:val="single" w:sz="6" w:space="0" w:color="auto"/>
              <w:right w:val="single" w:sz="6" w:space="0" w:color="auto"/>
            </w:tcBorders>
            <w:vAlign w:val="center"/>
            <w:tcPrChange w:id="628"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728AE227" w14:textId="77777777" w:rsidR="00312F76" w:rsidRPr="004B3481" w:rsidRDefault="00312F76" w:rsidP="00312F76">
            <w:pPr>
              <w:pStyle w:val="Tabletext"/>
              <w:spacing w:before="20" w:after="20"/>
              <w:jc w:val="center"/>
              <w:rPr>
                <w:rPrChange w:id="629" w:author="Peter Dobson" w:date="2016-10-12T10:07:00Z">
                  <w:rPr>
                    <w:lang w:val="fr-FR"/>
                  </w:rPr>
                </w:rPrChange>
              </w:rPr>
            </w:pPr>
            <w:r w:rsidRPr="004B3481">
              <w:rPr>
                <w:rPrChange w:id="630" w:author="Peter Dobson" w:date="2016-10-12T10:07:00Z">
                  <w:rPr>
                    <w:lang w:val="fr-FR"/>
                  </w:rPr>
                </w:rPrChange>
              </w:rPr>
              <w:t>No</w:t>
            </w:r>
          </w:p>
        </w:tc>
        <w:tc>
          <w:tcPr>
            <w:tcW w:w="959" w:type="dxa"/>
            <w:tcBorders>
              <w:top w:val="single" w:sz="6" w:space="0" w:color="auto"/>
              <w:left w:val="single" w:sz="6" w:space="0" w:color="auto"/>
              <w:bottom w:val="single" w:sz="6" w:space="0" w:color="auto"/>
              <w:right w:val="single" w:sz="6" w:space="0" w:color="auto"/>
            </w:tcBorders>
            <w:vAlign w:val="center"/>
            <w:tcPrChange w:id="631"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5512DB4B" w14:textId="77777777" w:rsidR="00312F76" w:rsidRPr="004B3481" w:rsidRDefault="00312F76" w:rsidP="00312F76">
            <w:pPr>
              <w:pStyle w:val="Tabletext"/>
              <w:spacing w:before="20" w:after="20"/>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Change w:id="632"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4F73A017" w14:textId="77777777" w:rsidR="00312F76" w:rsidRPr="004B3481" w:rsidRDefault="00312F76" w:rsidP="00312F76">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Change w:id="633"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21D17603" w14:textId="77777777" w:rsidR="00312F76" w:rsidRPr="004B3481" w:rsidRDefault="00312F76" w:rsidP="00312F76">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Change w:id="634"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7BA91AE4" w14:textId="77777777" w:rsidR="00312F76" w:rsidRPr="004B3481" w:rsidRDefault="00312F76" w:rsidP="00312F76">
            <w:pPr>
              <w:pStyle w:val="Tabletext"/>
              <w:spacing w:before="20" w:after="20"/>
              <w:jc w:val="center"/>
            </w:pPr>
            <w:r w:rsidRPr="004B3481">
              <w:t>-</w:t>
            </w:r>
          </w:p>
        </w:tc>
        <w:tc>
          <w:tcPr>
            <w:tcW w:w="802" w:type="dxa"/>
            <w:tcBorders>
              <w:top w:val="single" w:sz="6" w:space="0" w:color="auto"/>
              <w:left w:val="single" w:sz="6" w:space="0" w:color="auto"/>
              <w:bottom w:val="single" w:sz="6" w:space="0" w:color="auto"/>
              <w:right w:val="single" w:sz="6" w:space="0" w:color="auto"/>
            </w:tcBorders>
            <w:vAlign w:val="center"/>
            <w:tcPrChange w:id="635"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217999D0" w14:textId="77777777" w:rsidR="00312F76" w:rsidRPr="004B3481" w:rsidRDefault="00312F76" w:rsidP="00312F76">
            <w:pPr>
              <w:pStyle w:val="Tabletext"/>
              <w:spacing w:before="20" w:after="20"/>
              <w:jc w:val="center"/>
            </w:pPr>
            <w:r w:rsidRPr="004B3481">
              <w:t>++</w:t>
            </w:r>
          </w:p>
        </w:tc>
        <w:tc>
          <w:tcPr>
            <w:tcW w:w="708" w:type="dxa"/>
            <w:gridSpan w:val="2"/>
            <w:tcBorders>
              <w:top w:val="single" w:sz="6" w:space="0" w:color="auto"/>
              <w:left w:val="single" w:sz="6" w:space="0" w:color="auto"/>
              <w:bottom w:val="single" w:sz="6" w:space="0" w:color="auto"/>
              <w:right w:val="single" w:sz="6" w:space="0" w:color="auto"/>
            </w:tcBorders>
            <w:vAlign w:val="center"/>
            <w:tcPrChange w:id="636"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510E7323" w14:textId="77777777" w:rsidR="00312F76" w:rsidRPr="004B3481" w:rsidRDefault="00312F76" w:rsidP="00312F76">
            <w:pPr>
              <w:pStyle w:val="Tabletext"/>
              <w:spacing w:before="20" w:after="20"/>
              <w:jc w:val="center"/>
            </w:pPr>
            <w:r w:rsidRPr="004B3481">
              <w:t>+</w:t>
            </w:r>
          </w:p>
        </w:tc>
        <w:tc>
          <w:tcPr>
            <w:tcW w:w="1379" w:type="dxa"/>
            <w:tcBorders>
              <w:top w:val="single" w:sz="6" w:space="0" w:color="auto"/>
              <w:left w:val="single" w:sz="6" w:space="0" w:color="auto"/>
              <w:bottom w:val="single" w:sz="6" w:space="0" w:color="auto"/>
              <w:right w:val="single" w:sz="6" w:space="0" w:color="auto"/>
            </w:tcBorders>
            <w:vAlign w:val="center"/>
            <w:tcPrChange w:id="637"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3263F6DC" w14:textId="77777777" w:rsidR="00312F76" w:rsidRPr="004B3481" w:rsidRDefault="00312F76" w:rsidP="00312F76">
            <w:pPr>
              <w:pStyle w:val="Tabletext"/>
              <w:spacing w:before="20" w:after="20"/>
              <w:jc w:val="center"/>
            </w:pPr>
            <w:r w:rsidRPr="004B3481">
              <w:t>-</w:t>
            </w:r>
          </w:p>
        </w:tc>
        <w:tc>
          <w:tcPr>
            <w:tcW w:w="1336" w:type="dxa"/>
            <w:tcBorders>
              <w:top w:val="single" w:sz="6" w:space="0" w:color="auto"/>
              <w:left w:val="single" w:sz="6" w:space="0" w:color="auto"/>
              <w:bottom w:val="single" w:sz="6" w:space="0" w:color="auto"/>
            </w:tcBorders>
            <w:vAlign w:val="center"/>
            <w:tcPrChange w:id="638"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4002140A" w14:textId="77777777" w:rsidR="00312F76" w:rsidRPr="004B3481" w:rsidRDefault="00312F76" w:rsidP="00312F76">
            <w:pPr>
              <w:pStyle w:val="Tabletext"/>
              <w:spacing w:before="20" w:after="20"/>
              <w:jc w:val="center"/>
            </w:pPr>
          </w:p>
        </w:tc>
      </w:tr>
      <w:tr w:rsidR="00312F76" w:rsidRPr="00E53A58" w:rsidDel="00312F76" w14:paraId="2C73279C" w14:textId="7B83C7EC" w:rsidTr="00312F76">
        <w:trPr>
          <w:trHeight w:val="202"/>
          <w:jc w:val="center"/>
          <w:del w:id="639" w:author="Peter Dobson" w:date="2016-10-12T10:20:00Z"/>
          <w:trPrChange w:id="640"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641"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4486F86F" w14:textId="16FB4CED" w:rsidR="00312F76" w:rsidRPr="004B3481" w:rsidDel="00312F76" w:rsidRDefault="00312F76" w:rsidP="00312F76">
            <w:pPr>
              <w:pStyle w:val="Tableheading"/>
              <w:spacing w:before="20" w:after="20"/>
              <w:rPr>
                <w:del w:id="642" w:author="Peter Dobson" w:date="2016-10-12T10:20:00Z"/>
                <w:lang w:val="en-GB"/>
                <w:rPrChange w:id="643" w:author="Peter Dobson" w:date="2016-10-12T10:07:00Z">
                  <w:rPr>
                    <w:del w:id="644" w:author="Peter Dobson" w:date="2016-10-12T10:20:00Z"/>
                    <w:lang w:val="fr-FR"/>
                  </w:rPr>
                </w:rPrChange>
              </w:rPr>
            </w:pPr>
            <w:del w:id="645" w:author="Peter Dobson" w:date="2016-10-12T10:19:00Z">
              <w:r w:rsidRPr="004B3481" w:rsidDel="00312F76">
                <w:rPr>
                  <w:lang w:val="en-GB"/>
                  <w:rPrChange w:id="646" w:author="Peter Dobson" w:date="2016-10-12T10:07:00Z">
                    <w:rPr>
                      <w:lang w:val="fr-FR"/>
                    </w:rPr>
                  </w:rPrChange>
                </w:rPr>
                <w:delText>Ni-MetalHydride</w:delText>
              </w:r>
            </w:del>
          </w:p>
        </w:tc>
        <w:tc>
          <w:tcPr>
            <w:tcW w:w="868" w:type="dxa"/>
            <w:tcBorders>
              <w:top w:val="single" w:sz="6" w:space="0" w:color="auto"/>
              <w:left w:val="single" w:sz="6" w:space="0" w:color="auto"/>
              <w:bottom w:val="single" w:sz="6" w:space="0" w:color="auto"/>
              <w:right w:val="single" w:sz="6" w:space="0" w:color="auto"/>
            </w:tcBorders>
            <w:vAlign w:val="center"/>
            <w:tcPrChange w:id="647"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08F59764" w14:textId="41C2F12C" w:rsidR="00312F76" w:rsidRPr="004B3481" w:rsidDel="00312F76" w:rsidRDefault="00312F76" w:rsidP="00312F76">
            <w:pPr>
              <w:pStyle w:val="Tabletext"/>
              <w:spacing w:before="20" w:after="20"/>
              <w:jc w:val="center"/>
              <w:rPr>
                <w:del w:id="648" w:author="Peter Dobson" w:date="2016-10-12T10:20:00Z"/>
                <w:rPrChange w:id="649" w:author="Peter Dobson" w:date="2016-10-12T10:07:00Z">
                  <w:rPr>
                    <w:del w:id="650" w:author="Peter Dobson" w:date="2016-10-12T10:20:00Z"/>
                    <w:lang w:val="fr-FR"/>
                  </w:rPr>
                </w:rPrChange>
              </w:rPr>
            </w:pPr>
            <w:del w:id="651" w:author="Peter Dobson" w:date="2016-10-12T10:19:00Z">
              <w:r w:rsidRPr="004B3481" w:rsidDel="00312F76">
                <w:rPr>
                  <w:rPrChange w:id="652" w:author="Peter Dobson" w:date="2016-10-12T10:07:00Z">
                    <w:rPr>
                      <w:lang w:val="fr-FR"/>
                    </w:rPr>
                  </w:rPrChange>
                </w:rPr>
                <w:delText>+</w:delText>
              </w:r>
            </w:del>
          </w:p>
        </w:tc>
        <w:tc>
          <w:tcPr>
            <w:tcW w:w="1286" w:type="dxa"/>
            <w:tcBorders>
              <w:top w:val="single" w:sz="6" w:space="0" w:color="auto"/>
              <w:left w:val="single" w:sz="6" w:space="0" w:color="auto"/>
              <w:bottom w:val="single" w:sz="6" w:space="0" w:color="auto"/>
              <w:right w:val="single" w:sz="6" w:space="0" w:color="auto"/>
            </w:tcBorders>
            <w:vAlign w:val="center"/>
            <w:tcPrChange w:id="653"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50BD7B5E" w14:textId="6EAAECFD" w:rsidR="00312F76" w:rsidRPr="004B3481" w:rsidDel="00312F76" w:rsidRDefault="00312F76" w:rsidP="00312F76">
            <w:pPr>
              <w:pStyle w:val="Tabletext"/>
              <w:spacing w:before="20" w:after="20"/>
              <w:jc w:val="center"/>
              <w:rPr>
                <w:del w:id="654" w:author="Peter Dobson" w:date="2016-10-12T10:20:00Z"/>
                <w:rPrChange w:id="655" w:author="Peter Dobson" w:date="2016-10-12T10:07:00Z">
                  <w:rPr>
                    <w:del w:id="656" w:author="Peter Dobson" w:date="2016-10-12T10:20:00Z"/>
                    <w:lang w:val="fr-FR"/>
                  </w:rPr>
                </w:rPrChange>
              </w:rPr>
            </w:pPr>
            <w:del w:id="657" w:author="Peter Dobson" w:date="2016-10-12T10:19:00Z">
              <w:r w:rsidRPr="004B3481" w:rsidDel="00312F76">
                <w:rPr>
                  <w:rPrChange w:id="658" w:author="Peter Dobson" w:date="2016-10-12T10:07:00Z">
                    <w:rPr>
                      <w:lang w:val="fr-FR"/>
                    </w:rPr>
                  </w:rPrChange>
                </w:rPr>
                <w:delText>No</w:delText>
              </w:r>
            </w:del>
          </w:p>
        </w:tc>
        <w:tc>
          <w:tcPr>
            <w:tcW w:w="959" w:type="dxa"/>
            <w:tcBorders>
              <w:top w:val="single" w:sz="6" w:space="0" w:color="auto"/>
              <w:left w:val="single" w:sz="6" w:space="0" w:color="auto"/>
              <w:bottom w:val="single" w:sz="6" w:space="0" w:color="auto"/>
              <w:right w:val="single" w:sz="6" w:space="0" w:color="auto"/>
            </w:tcBorders>
            <w:vAlign w:val="center"/>
            <w:tcPrChange w:id="659"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1032AD27" w14:textId="2E52951B" w:rsidR="00312F76" w:rsidRPr="004B3481" w:rsidDel="00312F76" w:rsidRDefault="00312F76" w:rsidP="00312F76">
            <w:pPr>
              <w:pStyle w:val="Tabletext"/>
              <w:spacing w:before="20" w:after="20"/>
              <w:jc w:val="center"/>
              <w:rPr>
                <w:del w:id="660" w:author="Peter Dobson" w:date="2016-10-12T10:20:00Z"/>
              </w:rPr>
            </w:pPr>
            <w:del w:id="661" w:author="Peter Dobson" w:date="2016-10-12T10:19:00Z">
              <w:r w:rsidRPr="004B3481" w:rsidDel="00312F76">
                <w:delText>+</w:delText>
              </w:r>
            </w:del>
          </w:p>
        </w:tc>
        <w:tc>
          <w:tcPr>
            <w:tcW w:w="1134" w:type="dxa"/>
            <w:tcBorders>
              <w:top w:val="single" w:sz="6" w:space="0" w:color="auto"/>
              <w:left w:val="single" w:sz="6" w:space="0" w:color="auto"/>
              <w:bottom w:val="single" w:sz="6" w:space="0" w:color="auto"/>
              <w:right w:val="single" w:sz="6" w:space="0" w:color="auto"/>
            </w:tcBorders>
            <w:vAlign w:val="center"/>
            <w:tcPrChange w:id="662"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03296925" w14:textId="312EF591" w:rsidR="00312F76" w:rsidRPr="004B3481" w:rsidDel="00312F76" w:rsidRDefault="00312F76" w:rsidP="00312F76">
            <w:pPr>
              <w:pStyle w:val="Tabletext"/>
              <w:spacing w:before="20" w:after="20"/>
              <w:jc w:val="center"/>
              <w:rPr>
                <w:del w:id="663" w:author="Peter Dobson" w:date="2016-10-12T10:20:00Z"/>
              </w:rPr>
            </w:pPr>
            <w:del w:id="664" w:author="Peter Dobson" w:date="2016-10-12T10:19:00Z">
              <w:r w:rsidRPr="004B3481" w:rsidDel="00312F76">
                <w:delText>+</w:delText>
              </w:r>
            </w:del>
          </w:p>
        </w:tc>
        <w:tc>
          <w:tcPr>
            <w:tcW w:w="992" w:type="dxa"/>
            <w:tcBorders>
              <w:top w:val="single" w:sz="6" w:space="0" w:color="auto"/>
              <w:left w:val="single" w:sz="6" w:space="0" w:color="auto"/>
              <w:bottom w:val="single" w:sz="6" w:space="0" w:color="auto"/>
              <w:right w:val="single" w:sz="6" w:space="0" w:color="auto"/>
            </w:tcBorders>
            <w:vAlign w:val="center"/>
            <w:tcPrChange w:id="665"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66B357DA" w14:textId="718F7D76" w:rsidR="00312F76" w:rsidRPr="004B3481" w:rsidDel="00312F76" w:rsidRDefault="00312F76" w:rsidP="00312F76">
            <w:pPr>
              <w:pStyle w:val="Tabletext"/>
              <w:spacing w:before="20" w:after="20"/>
              <w:jc w:val="center"/>
              <w:rPr>
                <w:del w:id="666" w:author="Peter Dobson" w:date="2016-10-12T10:20:00Z"/>
              </w:rPr>
            </w:pPr>
            <w:del w:id="667" w:author="Peter Dobson" w:date="2016-10-12T10:19:00Z">
              <w:r w:rsidRPr="004B3481" w:rsidDel="00312F76">
                <w:delText>+</w:delText>
              </w:r>
            </w:del>
          </w:p>
        </w:tc>
        <w:tc>
          <w:tcPr>
            <w:tcW w:w="796" w:type="dxa"/>
            <w:tcBorders>
              <w:top w:val="single" w:sz="6" w:space="0" w:color="auto"/>
              <w:left w:val="single" w:sz="6" w:space="0" w:color="auto"/>
              <w:bottom w:val="single" w:sz="6" w:space="0" w:color="auto"/>
              <w:right w:val="single" w:sz="6" w:space="0" w:color="auto"/>
            </w:tcBorders>
            <w:vAlign w:val="center"/>
            <w:tcPrChange w:id="668"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093E34DF" w14:textId="28CD0424" w:rsidR="00312F76" w:rsidRPr="004B3481" w:rsidDel="00312F76" w:rsidRDefault="00312F76" w:rsidP="00312F76">
            <w:pPr>
              <w:pStyle w:val="Tabletext"/>
              <w:spacing w:before="20" w:after="20"/>
              <w:jc w:val="center"/>
              <w:rPr>
                <w:del w:id="669" w:author="Peter Dobson" w:date="2016-10-12T10:20:00Z"/>
              </w:rPr>
            </w:pPr>
            <w:del w:id="670" w:author="Peter Dobson" w:date="2016-10-12T10:19:00Z">
              <w:r w:rsidRPr="004B3481" w:rsidDel="00312F76">
                <w:delText>-</w:delText>
              </w:r>
            </w:del>
          </w:p>
        </w:tc>
        <w:tc>
          <w:tcPr>
            <w:tcW w:w="802" w:type="dxa"/>
            <w:tcBorders>
              <w:top w:val="single" w:sz="6" w:space="0" w:color="auto"/>
              <w:left w:val="single" w:sz="6" w:space="0" w:color="auto"/>
              <w:bottom w:val="single" w:sz="6" w:space="0" w:color="auto"/>
              <w:right w:val="single" w:sz="6" w:space="0" w:color="auto"/>
            </w:tcBorders>
            <w:vAlign w:val="center"/>
            <w:tcPrChange w:id="671"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327EFDFE" w14:textId="5C249EAF" w:rsidR="00312F76" w:rsidRPr="004B3481" w:rsidDel="00312F76" w:rsidRDefault="00312F76" w:rsidP="00312F76">
            <w:pPr>
              <w:pStyle w:val="Tabletext"/>
              <w:spacing w:before="20" w:after="20"/>
              <w:jc w:val="center"/>
              <w:rPr>
                <w:del w:id="672" w:author="Peter Dobson" w:date="2016-10-12T10:20:00Z"/>
              </w:rPr>
            </w:pPr>
            <w:del w:id="673" w:author="Peter Dobson" w:date="2016-10-12T10:19:00Z">
              <w:r w:rsidRPr="004B3481" w:rsidDel="00312F76">
                <w:delText>-</w:delText>
              </w:r>
            </w:del>
          </w:p>
        </w:tc>
        <w:tc>
          <w:tcPr>
            <w:tcW w:w="708" w:type="dxa"/>
            <w:gridSpan w:val="2"/>
            <w:tcBorders>
              <w:top w:val="single" w:sz="6" w:space="0" w:color="auto"/>
              <w:left w:val="single" w:sz="6" w:space="0" w:color="auto"/>
              <w:bottom w:val="single" w:sz="6" w:space="0" w:color="auto"/>
              <w:right w:val="single" w:sz="6" w:space="0" w:color="auto"/>
            </w:tcBorders>
            <w:vAlign w:val="center"/>
            <w:tcPrChange w:id="674"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4CE2CED7" w14:textId="03E895F7" w:rsidR="00312F76" w:rsidRPr="004B3481" w:rsidDel="00312F76" w:rsidRDefault="00312F76" w:rsidP="00312F76">
            <w:pPr>
              <w:pStyle w:val="Tabletext"/>
              <w:spacing w:before="20" w:after="20"/>
              <w:jc w:val="center"/>
              <w:rPr>
                <w:del w:id="675" w:author="Peter Dobson" w:date="2016-10-12T10:20:00Z"/>
              </w:rPr>
            </w:pPr>
            <w:del w:id="676" w:author="Peter Dobson" w:date="2016-10-12T10:19:00Z">
              <w:r w:rsidRPr="004B3481" w:rsidDel="00312F76">
                <w:delText>+</w:delText>
              </w:r>
            </w:del>
          </w:p>
        </w:tc>
        <w:tc>
          <w:tcPr>
            <w:tcW w:w="1379" w:type="dxa"/>
            <w:tcBorders>
              <w:top w:val="single" w:sz="6" w:space="0" w:color="auto"/>
              <w:left w:val="single" w:sz="6" w:space="0" w:color="auto"/>
              <w:bottom w:val="single" w:sz="6" w:space="0" w:color="auto"/>
              <w:right w:val="single" w:sz="6" w:space="0" w:color="auto"/>
            </w:tcBorders>
            <w:vAlign w:val="center"/>
            <w:tcPrChange w:id="677"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3425F894" w14:textId="0CCDD7E9" w:rsidR="00312F76" w:rsidRPr="004B3481" w:rsidDel="00312F76" w:rsidRDefault="00312F76" w:rsidP="00312F76">
            <w:pPr>
              <w:pStyle w:val="Tabletext"/>
              <w:spacing w:before="20" w:after="20"/>
              <w:jc w:val="center"/>
              <w:rPr>
                <w:del w:id="678" w:author="Peter Dobson" w:date="2016-10-12T10:20:00Z"/>
              </w:rPr>
            </w:pPr>
            <w:del w:id="679" w:author="Peter Dobson" w:date="2016-10-12T10:19:00Z">
              <w:r w:rsidRPr="004B3481" w:rsidDel="00312F76">
                <w:delText>+</w:delText>
              </w:r>
            </w:del>
          </w:p>
        </w:tc>
        <w:tc>
          <w:tcPr>
            <w:tcW w:w="1336" w:type="dxa"/>
            <w:tcBorders>
              <w:top w:val="single" w:sz="6" w:space="0" w:color="auto"/>
              <w:left w:val="single" w:sz="6" w:space="0" w:color="auto"/>
              <w:bottom w:val="single" w:sz="6" w:space="0" w:color="auto"/>
            </w:tcBorders>
            <w:vAlign w:val="center"/>
            <w:tcPrChange w:id="680"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2FBE23E0" w14:textId="4FE0BB71" w:rsidR="00312F76" w:rsidRPr="004B3481" w:rsidDel="00312F76" w:rsidRDefault="00312F76" w:rsidP="00312F76">
            <w:pPr>
              <w:pStyle w:val="Tabletext"/>
              <w:spacing w:before="20" w:after="20"/>
              <w:jc w:val="center"/>
              <w:rPr>
                <w:del w:id="681" w:author="Peter Dobson" w:date="2016-10-12T10:20:00Z"/>
              </w:rPr>
            </w:pPr>
          </w:p>
        </w:tc>
      </w:tr>
      <w:tr w:rsidR="00312F76" w:rsidRPr="00E53A58" w:rsidDel="00312F76" w14:paraId="39D3B12D" w14:textId="4B14B7AA" w:rsidTr="00312F76">
        <w:trPr>
          <w:trHeight w:val="202"/>
          <w:jc w:val="center"/>
          <w:del w:id="682" w:author="Peter Dobson" w:date="2016-10-12T10:20:00Z"/>
          <w:trPrChange w:id="683"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684"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58C36057" w14:textId="09999BD4" w:rsidR="00312F76" w:rsidRPr="004B3481" w:rsidDel="00312F76" w:rsidRDefault="00312F76" w:rsidP="00312F76">
            <w:pPr>
              <w:pStyle w:val="Tableheading"/>
              <w:spacing w:before="20" w:after="20"/>
              <w:rPr>
                <w:del w:id="685" w:author="Peter Dobson" w:date="2016-10-12T10:20:00Z"/>
                <w:lang w:val="en-GB"/>
                <w:rPrChange w:id="686" w:author="Peter Dobson" w:date="2016-10-12T10:07:00Z">
                  <w:rPr>
                    <w:del w:id="687" w:author="Peter Dobson" w:date="2016-10-12T10:20:00Z"/>
                    <w:lang w:val="fr-FR"/>
                  </w:rPr>
                </w:rPrChange>
              </w:rPr>
            </w:pPr>
            <w:del w:id="688" w:author="Peter Dobson" w:date="2016-10-12T10:19:00Z">
              <w:r w:rsidRPr="004B3481" w:rsidDel="00312F76">
                <w:rPr>
                  <w:lang w:val="en-GB"/>
                  <w:rPrChange w:id="689" w:author="Peter Dobson" w:date="2016-10-12T10:07:00Z">
                    <w:rPr>
                      <w:lang w:val="fr-FR"/>
                    </w:rPr>
                  </w:rPrChange>
                </w:rPr>
                <w:delText>Lithium (secondary)**</w:delText>
              </w:r>
            </w:del>
          </w:p>
        </w:tc>
        <w:tc>
          <w:tcPr>
            <w:tcW w:w="868" w:type="dxa"/>
            <w:tcBorders>
              <w:top w:val="single" w:sz="6" w:space="0" w:color="auto"/>
              <w:left w:val="single" w:sz="6" w:space="0" w:color="auto"/>
              <w:bottom w:val="single" w:sz="6" w:space="0" w:color="auto"/>
              <w:right w:val="single" w:sz="6" w:space="0" w:color="auto"/>
            </w:tcBorders>
            <w:vAlign w:val="center"/>
            <w:tcPrChange w:id="690"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5A53CD2F" w14:textId="64FBC77D" w:rsidR="00312F76" w:rsidRPr="004B3481" w:rsidDel="00312F76" w:rsidRDefault="00312F76" w:rsidP="00312F76">
            <w:pPr>
              <w:pStyle w:val="Tabletext"/>
              <w:spacing w:before="20" w:after="20"/>
              <w:jc w:val="center"/>
              <w:rPr>
                <w:del w:id="691" w:author="Peter Dobson" w:date="2016-10-12T10:20:00Z"/>
                <w:rPrChange w:id="692" w:author="Peter Dobson" w:date="2016-10-12T10:07:00Z">
                  <w:rPr>
                    <w:del w:id="693" w:author="Peter Dobson" w:date="2016-10-12T10:20:00Z"/>
                    <w:lang w:val="fr-FR"/>
                  </w:rPr>
                </w:rPrChange>
              </w:rPr>
            </w:pPr>
            <w:del w:id="694" w:author="Peter Dobson" w:date="2016-10-12T10:19:00Z">
              <w:r w:rsidRPr="004B3481" w:rsidDel="00312F76">
                <w:rPr>
                  <w:rPrChange w:id="695" w:author="Peter Dobson" w:date="2016-10-12T10:07:00Z">
                    <w:rPr>
                      <w:lang w:val="fr-FR"/>
                    </w:rPr>
                  </w:rPrChange>
                </w:rPr>
                <w:delText>+</w:delText>
              </w:r>
            </w:del>
          </w:p>
        </w:tc>
        <w:tc>
          <w:tcPr>
            <w:tcW w:w="1286" w:type="dxa"/>
            <w:tcBorders>
              <w:top w:val="single" w:sz="6" w:space="0" w:color="auto"/>
              <w:left w:val="single" w:sz="6" w:space="0" w:color="auto"/>
              <w:bottom w:val="single" w:sz="6" w:space="0" w:color="auto"/>
              <w:right w:val="single" w:sz="6" w:space="0" w:color="auto"/>
            </w:tcBorders>
            <w:vAlign w:val="center"/>
            <w:tcPrChange w:id="696"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5BF36D46" w14:textId="2A20FE72" w:rsidR="00312F76" w:rsidRPr="004B3481" w:rsidDel="00312F76" w:rsidRDefault="00312F76" w:rsidP="00312F76">
            <w:pPr>
              <w:pStyle w:val="Tabletext"/>
              <w:spacing w:before="20" w:after="20"/>
              <w:jc w:val="center"/>
              <w:rPr>
                <w:del w:id="697" w:author="Peter Dobson" w:date="2016-10-12T10:20:00Z"/>
                <w:rPrChange w:id="698" w:author="Peter Dobson" w:date="2016-10-12T10:07:00Z">
                  <w:rPr>
                    <w:del w:id="699" w:author="Peter Dobson" w:date="2016-10-12T10:20:00Z"/>
                    <w:lang w:val="fr-FR"/>
                  </w:rPr>
                </w:rPrChange>
              </w:rPr>
            </w:pPr>
            <w:del w:id="700" w:author="Peter Dobson" w:date="2016-10-12T10:19:00Z">
              <w:r w:rsidRPr="004B3481" w:rsidDel="00312F76">
                <w:rPr>
                  <w:rPrChange w:id="701" w:author="Peter Dobson" w:date="2016-10-12T10:07:00Z">
                    <w:rPr>
                      <w:lang w:val="fr-FR"/>
                    </w:rPr>
                  </w:rPrChange>
                </w:rPr>
                <w:delText>No</w:delText>
              </w:r>
            </w:del>
          </w:p>
        </w:tc>
        <w:tc>
          <w:tcPr>
            <w:tcW w:w="959" w:type="dxa"/>
            <w:tcBorders>
              <w:top w:val="single" w:sz="6" w:space="0" w:color="auto"/>
              <w:left w:val="single" w:sz="6" w:space="0" w:color="auto"/>
              <w:bottom w:val="single" w:sz="6" w:space="0" w:color="auto"/>
              <w:right w:val="single" w:sz="6" w:space="0" w:color="auto"/>
            </w:tcBorders>
            <w:vAlign w:val="center"/>
            <w:tcPrChange w:id="702"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24B3F12B" w14:textId="4ECE34CE" w:rsidR="00312F76" w:rsidRPr="004B3481" w:rsidDel="00312F76" w:rsidRDefault="00312F76" w:rsidP="00312F76">
            <w:pPr>
              <w:pStyle w:val="Tabletext"/>
              <w:spacing w:before="20" w:after="20"/>
              <w:jc w:val="center"/>
              <w:rPr>
                <w:del w:id="703" w:author="Peter Dobson" w:date="2016-10-12T10:20:00Z"/>
              </w:rPr>
            </w:pPr>
            <w:del w:id="704" w:author="Peter Dobson" w:date="2016-10-12T10:19:00Z">
              <w:r w:rsidRPr="004B3481" w:rsidDel="00312F76">
                <w:delText>+</w:delText>
              </w:r>
            </w:del>
          </w:p>
        </w:tc>
        <w:tc>
          <w:tcPr>
            <w:tcW w:w="1134" w:type="dxa"/>
            <w:tcBorders>
              <w:top w:val="single" w:sz="6" w:space="0" w:color="auto"/>
              <w:left w:val="single" w:sz="6" w:space="0" w:color="auto"/>
              <w:bottom w:val="single" w:sz="6" w:space="0" w:color="auto"/>
              <w:right w:val="single" w:sz="6" w:space="0" w:color="auto"/>
            </w:tcBorders>
            <w:vAlign w:val="center"/>
            <w:tcPrChange w:id="705"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2637D730" w14:textId="57CC910F" w:rsidR="00312F76" w:rsidRPr="004B3481" w:rsidDel="00312F76" w:rsidRDefault="00312F76" w:rsidP="00312F76">
            <w:pPr>
              <w:pStyle w:val="Tabletext"/>
              <w:spacing w:before="20" w:after="20"/>
              <w:jc w:val="center"/>
              <w:rPr>
                <w:del w:id="706" w:author="Peter Dobson" w:date="2016-10-12T10:20:00Z"/>
              </w:rPr>
            </w:pPr>
            <w:del w:id="707" w:author="Peter Dobson" w:date="2016-10-12T10:19:00Z">
              <w:r w:rsidRPr="004B3481" w:rsidDel="00312F76">
                <w:delText>+</w:delText>
              </w:r>
            </w:del>
          </w:p>
        </w:tc>
        <w:tc>
          <w:tcPr>
            <w:tcW w:w="992" w:type="dxa"/>
            <w:tcBorders>
              <w:top w:val="single" w:sz="6" w:space="0" w:color="auto"/>
              <w:left w:val="single" w:sz="6" w:space="0" w:color="auto"/>
              <w:bottom w:val="single" w:sz="6" w:space="0" w:color="auto"/>
              <w:right w:val="single" w:sz="6" w:space="0" w:color="auto"/>
            </w:tcBorders>
            <w:vAlign w:val="center"/>
            <w:tcPrChange w:id="708"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47471ABD" w14:textId="5DE5DE90" w:rsidR="00312F76" w:rsidRPr="004B3481" w:rsidDel="00312F76" w:rsidRDefault="00312F76" w:rsidP="00312F76">
            <w:pPr>
              <w:pStyle w:val="Tabletext"/>
              <w:spacing w:before="20" w:after="20"/>
              <w:jc w:val="center"/>
              <w:rPr>
                <w:del w:id="709" w:author="Peter Dobson" w:date="2016-10-12T10:20:00Z"/>
              </w:rPr>
            </w:pPr>
            <w:del w:id="710" w:author="Peter Dobson" w:date="2016-10-12T10:19:00Z">
              <w:r w:rsidRPr="004B3481" w:rsidDel="00312F76">
                <w:delText>+</w:delText>
              </w:r>
            </w:del>
          </w:p>
        </w:tc>
        <w:tc>
          <w:tcPr>
            <w:tcW w:w="796" w:type="dxa"/>
            <w:tcBorders>
              <w:top w:val="single" w:sz="6" w:space="0" w:color="auto"/>
              <w:left w:val="single" w:sz="6" w:space="0" w:color="auto"/>
              <w:bottom w:val="single" w:sz="6" w:space="0" w:color="auto"/>
              <w:right w:val="single" w:sz="6" w:space="0" w:color="auto"/>
            </w:tcBorders>
            <w:vAlign w:val="center"/>
            <w:tcPrChange w:id="711"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0DD99762" w14:textId="56982CA7" w:rsidR="00312F76" w:rsidRPr="004B3481" w:rsidDel="00312F76" w:rsidRDefault="00312F76" w:rsidP="00312F76">
            <w:pPr>
              <w:pStyle w:val="Tabletext"/>
              <w:spacing w:before="20" w:after="20"/>
              <w:jc w:val="center"/>
              <w:rPr>
                <w:del w:id="712" w:author="Peter Dobson" w:date="2016-10-12T10:20:00Z"/>
              </w:rPr>
            </w:pPr>
            <w:del w:id="713" w:author="Peter Dobson" w:date="2016-10-12T10:19:00Z">
              <w:r w:rsidRPr="004B3481" w:rsidDel="00312F76">
                <w:delText>-</w:delText>
              </w:r>
            </w:del>
          </w:p>
        </w:tc>
        <w:tc>
          <w:tcPr>
            <w:tcW w:w="802" w:type="dxa"/>
            <w:tcBorders>
              <w:top w:val="single" w:sz="6" w:space="0" w:color="auto"/>
              <w:left w:val="single" w:sz="6" w:space="0" w:color="auto"/>
              <w:bottom w:val="single" w:sz="6" w:space="0" w:color="auto"/>
              <w:right w:val="single" w:sz="6" w:space="0" w:color="auto"/>
            </w:tcBorders>
            <w:vAlign w:val="center"/>
            <w:tcPrChange w:id="714"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6F915275" w14:textId="26F5E38D" w:rsidR="00312F76" w:rsidRPr="004B3481" w:rsidDel="00312F76" w:rsidRDefault="00312F76" w:rsidP="00312F76">
            <w:pPr>
              <w:pStyle w:val="Tabletext"/>
              <w:spacing w:before="20" w:after="20"/>
              <w:jc w:val="center"/>
              <w:rPr>
                <w:del w:id="715" w:author="Peter Dobson" w:date="2016-10-12T10:20:00Z"/>
              </w:rPr>
            </w:pPr>
            <w:del w:id="716" w:author="Peter Dobson" w:date="2016-10-12T10:19:00Z">
              <w:r w:rsidRPr="004B3481" w:rsidDel="00312F76">
                <w:delText>-</w:delText>
              </w:r>
            </w:del>
          </w:p>
        </w:tc>
        <w:tc>
          <w:tcPr>
            <w:tcW w:w="708" w:type="dxa"/>
            <w:gridSpan w:val="2"/>
            <w:tcBorders>
              <w:top w:val="single" w:sz="6" w:space="0" w:color="auto"/>
              <w:left w:val="single" w:sz="6" w:space="0" w:color="auto"/>
              <w:bottom w:val="single" w:sz="6" w:space="0" w:color="auto"/>
              <w:right w:val="single" w:sz="6" w:space="0" w:color="auto"/>
            </w:tcBorders>
            <w:vAlign w:val="center"/>
            <w:tcPrChange w:id="717"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351533C3" w14:textId="42276CBE" w:rsidR="00312F76" w:rsidRPr="004B3481" w:rsidDel="00312F76" w:rsidRDefault="00312F76" w:rsidP="00312F76">
            <w:pPr>
              <w:pStyle w:val="Tabletext"/>
              <w:spacing w:before="20" w:after="20"/>
              <w:jc w:val="center"/>
              <w:rPr>
                <w:del w:id="718" w:author="Peter Dobson" w:date="2016-10-12T10:20:00Z"/>
              </w:rPr>
            </w:pPr>
            <w:del w:id="719" w:author="Peter Dobson" w:date="2016-10-12T10:19:00Z">
              <w:r w:rsidRPr="004B3481" w:rsidDel="00312F76">
                <w:delText>+</w:delText>
              </w:r>
            </w:del>
          </w:p>
        </w:tc>
        <w:tc>
          <w:tcPr>
            <w:tcW w:w="1379" w:type="dxa"/>
            <w:tcBorders>
              <w:top w:val="single" w:sz="6" w:space="0" w:color="auto"/>
              <w:left w:val="single" w:sz="6" w:space="0" w:color="auto"/>
              <w:bottom w:val="single" w:sz="6" w:space="0" w:color="auto"/>
              <w:right w:val="single" w:sz="6" w:space="0" w:color="auto"/>
            </w:tcBorders>
            <w:vAlign w:val="center"/>
            <w:tcPrChange w:id="720"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096F90FE" w14:textId="7D838AAA" w:rsidR="00312F76" w:rsidRPr="004B3481" w:rsidDel="00312F76" w:rsidRDefault="00312F76" w:rsidP="00312F76">
            <w:pPr>
              <w:pStyle w:val="Tabletext"/>
              <w:spacing w:before="20" w:after="20"/>
              <w:jc w:val="center"/>
              <w:rPr>
                <w:del w:id="721" w:author="Peter Dobson" w:date="2016-10-12T10:20:00Z"/>
              </w:rPr>
            </w:pPr>
            <w:del w:id="722" w:author="Peter Dobson" w:date="2016-10-12T10:19:00Z">
              <w:r w:rsidRPr="004B3481" w:rsidDel="00312F76">
                <w:delText>+</w:delText>
              </w:r>
            </w:del>
          </w:p>
        </w:tc>
        <w:tc>
          <w:tcPr>
            <w:tcW w:w="1336" w:type="dxa"/>
            <w:tcBorders>
              <w:top w:val="single" w:sz="6" w:space="0" w:color="auto"/>
              <w:left w:val="single" w:sz="6" w:space="0" w:color="auto"/>
              <w:bottom w:val="single" w:sz="6" w:space="0" w:color="auto"/>
            </w:tcBorders>
            <w:vAlign w:val="center"/>
            <w:tcPrChange w:id="723"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181A08E3" w14:textId="3A6B8D33" w:rsidR="00312F76" w:rsidRPr="004B3481" w:rsidDel="00312F76" w:rsidRDefault="00312F76" w:rsidP="00312F76">
            <w:pPr>
              <w:pStyle w:val="Tabletext"/>
              <w:spacing w:before="20" w:after="20"/>
              <w:jc w:val="center"/>
              <w:rPr>
                <w:del w:id="724" w:author="Peter Dobson" w:date="2016-10-12T10:20:00Z"/>
              </w:rPr>
            </w:pPr>
          </w:p>
        </w:tc>
      </w:tr>
      <w:tr w:rsidR="00312F76" w:rsidRPr="00E53A58" w14:paraId="3C2B9C47" w14:textId="77777777" w:rsidTr="00312F76">
        <w:trPr>
          <w:trHeight w:val="202"/>
          <w:jc w:val="center"/>
          <w:trPrChange w:id="725"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726"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0940D47B" w14:textId="77777777" w:rsidR="00312F76" w:rsidRPr="004B3481" w:rsidRDefault="00312F76" w:rsidP="00312F76">
            <w:pPr>
              <w:pStyle w:val="Tableheading"/>
              <w:spacing w:before="20" w:after="20"/>
              <w:rPr>
                <w:lang w:val="en-GB"/>
                <w:rPrChange w:id="727" w:author="Peter Dobson" w:date="2016-10-12T10:07:00Z">
                  <w:rPr>
                    <w:lang w:val="fr-FR"/>
                  </w:rPr>
                </w:rPrChange>
              </w:rPr>
            </w:pPr>
            <w:r w:rsidRPr="004B3481">
              <w:rPr>
                <w:lang w:val="en-GB"/>
                <w:rPrChange w:id="728" w:author="Peter Dobson" w:date="2016-10-12T10:07:00Z">
                  <w:rPr>
                    <w:lang w:val="fr-FR"/>
                  </w:rPr>
                </w:rPrChange>
              </w:rPr>
              <w:t>Lithium (primary)</w:t>
            </w:r>
          </w:p>
        </w:tc>
        <w:tc>
          <w:tcPr>
            <w:tcW w:w="868" w:type="dxa"/>
            <w:tcBorders>
              <w:top w:val="single" w:sz="6" w:space="0" w:color="auto"/>
              <w:left w:val="single" w:sz="6" w:space="0" w:color="auto"/>
              <w:bottom w:val="single" w:sz="6" w:space="0" w:color="auto"/>
              <w:right w:val="single" w:sz="6" w:space="0" w:color="auto"/>
            </w:tcBorders>
            <w:vAlign w:val="center"/>
            <w:tcPrChange w:id="729"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172430F4" w14:textId="77777777" w:rsidR="00312F76" w:rsidRPr="004B3481" w:rsidRDefault="00312F76" w:rsidP="00312F76">
            <w:pPr>
              <w:pStyle w:val="Tabletext"/>
              <w:spacing w:before="20" w:after="20"/>
              <w:jc w:val="center"/>
              <w:rPr>
                <w:rPrChange w:id="730" w:author="Peter Dobson" w:date="2016-10-12T10:07:00Z">
                  <w:rPr>
                    <w:lang w:val="fr-FR"/>
                  </w:rPr>
                </w:rPrChange>
              </w:rPr>
            </w:pPr>
            <w:r w:rsidRPr="004B3481">
              <w:rPr>
                <w:rPrChange w:id="731" w:author="Peter Dobson" w:date="2016-10-12T10:07:00Z">
                  <w:rPr>
                    <w:lang w:val="fr-FR"/>
                  </w:rPr>
                </w:rPrChange>
              </w:rPr>
              <w:t>+</w:t>
            </w:r>
          </w:p>
        </w:tc>
        <w:tc>
          <w:tcPr>
            <w:tcW w:w="1286" w:type="dxa"/>
            <w:tcBorders>
              <w:top w:val="single" w:sz="6" w:space="0" w:color="auto"/>
              <w:left w:val="single" w:sz="6" w:space="0" w:color="auto"/>
              <w:bottom w:val="single" w:sz="6" w:space="0" w:color="auto"/>
              <w:right w:val="single" w:sz="6" w:space="0" w:color="auto"/>
            </w:tcBorders>
            <w:vAlign w:val="center"/>
            <w:tcPrChange w:id="732"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6276B1F1" w14:textId="77777777" w:rsidR="00312F76" w:rsidRPr="004B3481" w:rsidRDefault="00312F76" w:rsidP="00312F76">
            <w:pPr>
              <w:pStyle w:val="Tabletext"/>
              <w:spacing w:before="20" w:after="20"/>
              <w:jc w:val="center"/>
              <w:rPr>
                <w:rPrChange w:id="733" w:author="Peter Dobson" w:date="2016-10-12T10:07:00Z">
                  <w:rPr>
                    <w:lang w:val="fr-FR"/>
                  </w:rPr>
                </w:rPrChange>
              </w:rPr>
            </w:pPr>
            <w:r w:rsidRPr="004B3481">
              <w:rPr>
                <w:rPrChange w:id="734" w:author="Peter Dobson" w:date="2016-10-12T10:07:00Z">
                  <w:rPr>
                    <w:lang w:val="fr-FR"/>
                  </w:rPr>
                </w:rPrChange>
              </w:rPr>
              <w:t>No</w:t>
            </w:r>
          </w:p>
        </w:tc>
        <w:tc>
          <w:tcPr>
            <w:tcW w:w="959" w:type="dxa"/>
            <w:tcBorders>
              <w:top w:val="single" w:sz="6" w:space="0" w:color="auto"/>
              <w:left w:val="single" w:sz="6" w:space="0" w:color="auto"/>
              <w:bottom w:val="single" w:sz="6" w:space="0" w:color="auto"/>
              <w:right w:val="single" w:sz="6" w:space="0" w:color="auto"/>
            </w:tcBorders>
            <w:vAlign w:val="center"/>
            <w:tcPrChange w:id="735"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7E955851" w14:textId="77777777" w:rsidR="00312F76" w:rsidRPr="004B3481" w:rsidRDefault="00312F76" w:rsidP="00312F76">
            <w:pPr>
              <w:pStyle w:val="Tabletext"/>
              <w:spacing w:before="20" w:after="20"/>
              <w:jc w:val="center"/>
            </w:pPr>
            <w:r w:rsidRPr="004B3481">
              <w:t>o</w:t>
            </w:r>
          </w:p>
        </w:tc>
        <w:tc>
          <w:tcPr>
            <w:tcW w:w="1134" w:type="dxa"/>
            <w:tcBorders>
              <w:top w:val="single" w:sz="6" w:space="0" w:color="auto"/>
              <w:left w:val="single" w:sz="6" w:space="0" w:color="auto"/>
              <w:bottom w:val="single" w:sz="6" w:space="0" w:color="auto"/>
              <w:right w:val="single" w:sz="6" w:space="0" w:color="auto"/>
            </w:tcBorders>
            <w:vAlign w:val="center"/>
            <w:tcPrChange w:id="736"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426A1F99" w14:textId="77777777" w:rsidR="00312F76" w:rsidRPr="004B3481" w:rsidRDefault="00312F76" w:rsidP="00312F76">
            <w:pPr>
              <w:pStyle w:val="Tabletext"/>
              <w:spacing w:before="20" w:after="20"/>
              <w:jc w:val="center"/>
            </w:pPr>
            <w:r w:rsidRPr="004B3481">
              <w:t>o</w:t>
            </w:r>
          </w:p>
        </w:tc>
        <w:tc>
          <w:tcPr>
            <w:tcW w:w="992" w:type="dxa"/>
            <w:tcBorders>
              <w:top w:val="single" w:sz="6" w:space="0" w:color="auto"/>
              <w:left w:val="single" w:sz="6" w:space="0" w:color="auto"/>
              <w:bottom w:val="single" w:sz="6" w:space="0" w:color="auto"/>
              <w:right w:val="single" w:sz="6" w:space="0" w:color="auto"/>
            </w:tcBorders>
            <w:vAlign w:val="center"/>
            <w:tcPrChange w:id="737"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7C4B1A4D" w14:textId="77777777" w:rsidR="00312F76" w:rsidRPr="004B3481" w:rsidRDefault="00312F76" w:rsidP="00312F76">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Change w:id="738"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683D077D" w14:textId="77777777" w:rsidR="00312F76" w:rsidRPr="004B3481" w:rsidRDefault="00312F76" w:rsidP="00312F76">
            <w:pPr>
              <w:pStyle w:val="Tabletext"/>
              <w:spacing w:before="20" w:after="20"/>
              <w:jc w:val="center"/>
            </w:pPr>
            <w:r w:rsidRPr="004B3481">
              <w:t>+</w:t>
            </w:r>
          </w:p>
        </w:tc>
        <w:tc>
          <w:tcPr>
            <w:tcW w:w="802" w:type="dxa"/>
            <w:tcBorders>
              <w:top w:val="single" w:sz="6" w:space="0" w:color="auto"/>
              <w:left w:val="single" w:sz="6" w:space="0" w:color="auto"/>
              <w:bottom w:val="single" w:sz="6" w:space="0" w:color="auto"/>
              <w:right w:val="single" w:sz="6" w:space="0" w:color="auto"/>
            </w:tcBorders>
            <w:vAlign w:val="center"/>
            <w:tcPrChange w:id="739"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085528A5" w14:textId="77777777" w:rsidR="00312F76" w:rsidRPr="004B3481" w:rsidRDefault="00312F76" w:rsidP="00312F76">
            <w:pPr>
              <w:pStyle w:val="Tabletext"/>
              <w:spacing w:before="20" w:after="20"/>
              <w:jc w:val="center"/>
            </w:pPr>
            <w:r w:rsidRPr="004B3481">
              <w:t>++</w:t>
            </w:r>
          </w:p>
        </w:tc>
        <w:tc>
          <w:tcPr>
            <w:tcW w:w="708" w:type="dxa"/>
            <w:gridSpan w:val="2"/>
            <w:tcBorders>
              <w:top w:val="single" w:sz="6" w:space="0" w:color="auto"/>
              <w:left w:val="single" w:sz="6" w:space="0" w:color="auto"/>
              <w:bottom w:val="single" w:sz="6" w:space="0" w:color="auto"/>
              <w:right w:val="single" w:sz="6" w:space="0" w:color="auto"/>
            </w:tcBorders>
            <w:vAlign w:val="center"/>
            <w:tcPrChange w:id="740"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4604FA70" w14:textId="77777777" w:rsidR="00312F76" w:rsidRPr="004B3481" w:rsidRDefault="00312F76" w:rsidP="00312F76">
            <w:pPr>
              <w:pStyle w:val="Tabletext"/>
              <w:spacing w:before="20" w:after="20"/>
              <w:jc w:val="center"/>
            </w:pPr>
            <w:r w:rsidRPr="004B3481">
              <w:t>+</w:t>
            </w:r>
          </w:p>
        </w:tc>
        <w:tc>
          <w:tcPr>
            <w:tcW w:w="1379" w:type="dxa"/>
            <w:tcBorders>
              <w:top w:val="single" w:sz="6" w:space="0" w:color="auto"/>
              <w:left w:val="single" w:sz="6" w:space="0" w:color="auto"/>
              <w:bottom w:val="single" w:sz="6" w:space="0" w:color="auto"/>
              <w:right w:val="single" w:sz="6" w:space="0" w:color="auto"/>
            </w:tcBorders>
            <w:vAlign w:val="center"/>
            <w:tcPrChange w:id="741"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480872E1" w14:textId="77777777" w:rsidR="00312F76" w:rsidRPr="004B3481" w:rsidRDefault="00312F76" w:rsidP="00312F76">
            <w:pPr>
              <w:pStyle w:val="Tabletext"/>
              <w:spacing w:before="20" w:after="20"/>
              <w:jc w:val="center"/>
            </w:pPr>
            <w:r w:rsidRPr="004B3481">
              <w:t>o</w:t>
            </w:r>
          </w:p>
        </w:tc>
        <w:tc>
          <w:tcPr>
            <w:tcW w:w="1336" w:type="dxa"/>
            <w:tcBorders>
              <w:top w:val="single" w:sz="6" w:space="0" w:color="auto"/>
              <w:left w:val="single" w:sz="6" w:space="0" w:color="auto"/>
              <w:bottom w:val="single" w:sz="6" w:space="0" w:color="auto"/>
            </w:tcBorders>
            <w:vAlign w:val="center"/>
            <w:tcPrChange w:id="742"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072BF390" w14:textId="77777777" w:rsidR="00312F76" w:rsidRPr="004B3481" w:rsidRDefault="00312F76" w:rsidP="00312F76">
            <w:pPr>
              <w:pStyle w:val="Tabletext"/>
              <w:spacing w:before="20" w:after="20"/>
              <w:jc w:val="center"/>
            </w:pPr>
          </w:p>
        </w:tc>
      </w:tr>
      <w:tr w:rsidR="00312F76" w:rsidRPr="00E53A58" w14:paraId="79751D3C" w14:textId="77777777" w:rsidTr="00312F76">
        <w:trPr>
          <w:trHeight w:val="202"/>
          <w:jc w:val="center"/>
          <w:trPrChange w:id="743"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744"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701715C6" w14:textId="77777777" w:rsidR="00312F76" w:rsidRPr="004B3481" w:rsidRDefault="00312F76" w:rsidP="00312F76">
            <w:pPr>
              <w:pStyle w:val="Tableheading"/>
              <w:spacing w:before="20" w:after="20"/>
              <w:rPr>
                <w:lang w:val="en-GB"/>
                <w:rPrChange w:id="745" w:author="Peter Dobson" w:date="2016-10-12T10:07:00Z">
                  <w:rPr>
                    <w:lang w:val="fr-FR"/>
                  </w:rPr>
                </w:rPrChange>
              </w:rPr>
            </w:pPr>
            <w:r w:rsidRPr="004B3481">
              <w:rPr>
                <w:lang w:val="en-GB"/>
                <w:rPrChange w:id="746" w:author="Peter Dobson" w:date="2016-10-12T10:07:00Z">
                  <w:rPr>
                    <w:lang w:val="fr-FR"/>
                  </w:rPr>
                </w:rPrChange>
              </w:rPr>
              <w:t>Super Capacitor</w:t>
            </w:r>
          </w:p>
        </w:tc>
        <w:tc>
          <w:tcPr>
            <w:tcW w:w="868" w:type="dxa"/>
            <w:tcBorders>
              <w:top w:val="single" w:sz="6" w:space="0" w:color="auto"/>
              <w:left w:val="single" w:sz="6" w:space="0" w:color="auto"/>
              <w:bottom w:val="single" w:sz="6" w:space="0" w:color="auto"/>
              <w:right w:val="single" w:sz="6" w:space="0" w:color="auto"/>
            </w:tcBorders>
            <w:vAlign w:val="center"/>
            <w:tcPrChange w:id="747"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40AB3FCC" w14:textId="77777777" w:rsidR="00312F76" w:rsidRPr="004B3481" w:rsidRDefault="00312F76" w:rsidP="00312F76">
            <w:pPr>
              <w:pStyle w:val="Tabletext"/>
              <w:spacing w:before="20" w:after="20"/>
              <w:jc w:val="center"/>
              <w:rPr>
                <w:rPrChange w:id="748" w:author="Peter Dobson" w:date="2016-10-12T10:07:00Z">
                  <w:rPr>
                    <w:lang w:val="fr-FR"/>
                  </w:rPr>
                </w:rPrChange>
              </w:rPr>
            </w:pPr>
            <w:r w:rsidRPr="004B3481">
              <w:t>o</w:t>
            </w:r>
          </w:p>
        </w:tc>
        <w:tc>
          <w:tcPr>
            <w:tcW w:w="1286" w:type="dxa"/>
            <w:tcBorders>
              <w:top w:val="single" w:sz="6" w:space="0" w:color="auto"/>
              <w:left w:val="single" w:sz="6" w:space="0" w:color="auto"/>
              <w:bottom w:val="single" w:sz="6" w:space="0" w:color="auto"/>
              <w:right w:val="single" w:sz="6" w:space="0" w:color="auto"/>
            </w:tcBorders>
            <w:vAlign w:val="center"/>
            <w:tcPrChange w:id="749"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04BB3A1F" w14:textId="77777777" w:rsidR="00312F76" w:rsidRPr="004B3481" w:rsidRDefault="00312F76" w:rsidP="00312F76">
            <w:pPr>
              <w:pStyle w:val="Tabletext"/>
              <w:spacing w:before="20" w:after="20"/>
              <w:jc w:val="center"/>
              <w:rPr>
                <w:rPrChange w:id="750" w:author="Peter Dobson" w:date="2016-10-12T10:07:00Z">
                  <w:rPr>
                    <w:lang w:val="fr-FR"/>
                  </w:rPr>
                </w:rPrChange>
              </w:rPr>
            </w:pPr>
            <w:r w:rsidRPr="004B3481">
              <w:t>No</w:t>
            </w:r>
          </w:p>
        </w:tc>
        <w:tc>
          <w:tcPr>
            <w:tcW w:w="959" w:type="dxa"/>
            <w:tcBorders>
              <w:top w:val="single" w:sz="6" w:space="0" w:color="auto"/>
              <w:left w:val="single" w:sz="6" w:space="0" w:color="auto"/>
              <w:bottom w:val="single" w:sz="6" w:space="0" w:color="auto"/>
              <w:right w:val="single" w:sz="6" w:space="0" w:color="auto"/>
            </w:tcBorders>
            <w:vAlign w:val="center"/>
            <w:tcPrChange w:id="751"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1DB175E7" w14:textId="77777777" w:rsidR="00312F76" w:rsidRPr="004B3481" w:rsidRDefault="00312F76" w:rsidP="00312F76">
            <w:pPr>
              <w:pStyle w:val="Tabletext"/>
              <w:spacing w:before="20" w:after="20"/>
              <w:jc w:val="center"/>
            </w:pPr>
            <w:r w:rsidRPr="004B3481">
              <w:t>o</w:t>
            </w:r>
          </w:p>
        </w:tc>
        <w:tc>
          <w:tcPr>
            <w:tcW w:w="1134" w:type="dxa"/>
            <w:tcBorders>
              <w:top w:val="single" w:sz="6" w:space="0" w:color="auto"/>
              <w:left w:val="single" w:sz="6" w:space="0" w:color="auto"/>
              <w:bottom w:val="single" w:sz="6" w:space="0" w:color="auto"/>
              <w:right w:val="single" w:sz="6" w:space="0" w:color="auto"/>
            </w:tcBorders>
            <w:vAlign w:val="center"/>
            <w:tcPrChange w:id="752"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3C04F310" w14:textId="77777777" w:rsidR="00312F76" w:rsidRPr="004B3481" w:rsidRDefault="00312F76" w:rsidP="00312F76">
            <w:pPr>
              <w:pStyle w:val="Tabletext"/>
              <w:spacing w:before="20" w:after="20"/>
              <w:jc w:val="center"/>
            </w:pPr>
            <w:r w:rsidRPr="004B3481">
              <w:t>o</w:t>
            </w:r>
          </w:p>
        </w:tc>
        <w:tc>
          <w:tcPr>
            <w:tcW w:w="992" w:type="dxa"/>
            <w:tcBorders>
              <w:top w:val="single" w:sz="6" w:space="0" w:color="auto"/>
              <w:left w:val="single" w:sz="6" w:space="0" w:color="auto"/>
              <w:bottom w:val="single" w:sz="6" w:space="0" w:color="auto"/>
              <w:right w:val="single" w:sz="6" w:space="0" w:color="auto"/>
            </w:tcBorders>
            <w:vAlign w:val="center"/>
            <w:tcPrChange w:id="753"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24ED85FB" w14:textId="77777777" w:rsidR="00312F76" w:rsidRPr="004B3481" w:rsidRDefault="00312F76" w:rsidP="00312F76">
            <w:pPr>
              <w:pStyle w:val="Tabletext"/>
              <w:spacing w:before="20" w:after="20"/>
              <w:jc w:val="center"/>
            </w:pPr>
            <w:r w:rsidRPr="004B3481">
              <w:t>o</w:t>
            </w:r>
          </w:p>
        </w:tc>
        <w:tc>
          <w:tcPr>
            <w:tcW w:w="796" w:type="dxa"/>
            <w:tcBorders>
              <w:top w:val="single" w:sz="6" w:space="0" w:color="auto"/>
              <w:left w:val="single" w:sz="6" w:space="0" w:color="auto"/>
              <w:bottom w:val="single" w:sz="6" w:space="0" w:color="auto"/>
              <w:right w:val="single" w:sz="6" w:space="0" w:color="auto"/>
            </w:tcBorders>
            <w:vAlign w:val="center"/>
            <w:tcPrChange w:id="754"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4739A781" w14:textId="77777777" w:rsidR="00312F76" w:rsidRPr="004B3481" w:rsidRDefault="00312F76" w:rsidP="00312F76">
            <w:pPr>
              <w:pStyle w:val="Tabletext"/>
              <w:spacing w:before="20" w:after="20"/>
              <w:jc w:val="center"/>
            </w:pPr>
            <w:r w:rsidRPr="004B3481">
              <w:t>o</w:t>
            </w:r>
          </w:p>
        </w:tc>
        <w:tc>
          <w:tcPr>
            <w:tcW w:w="802" w:type="dxa"/>
            <w:tcBorders>
              <w:top w:val="single" w:sz="6" w:space="0" w:color="auto"/>
              <w:left w:val="single" w:sz="6" w:space="0" w:color="auto"/>
              <w:bottom w:val="single" w:sz="6" w:space="0" w:color="auto"/>
              <w:right w:val="single" w:sz="6" w:space="0" w:color="auto"/>
            </w:tcBorders>
            <w:vAlign w:val="center"/>
            <w:tcPrChange w:id="755"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09DBD7FC" w14:textId="77777777" w:rsidR="00312F76" w:rsidRPr="004B3481" w:rsidRDefault="00312F76" w:rsidP="00312F76">
            <w:pPr>
              <w:pStyle w:val="Tabletext"/>
              <w:spacing w:before="20" w:after="20"/>
              <w:jc w:val="center"/>
            </w:pPr>
            <w:r w:rsidRPr="004B3481">
              <w:t>o</w:t>
            </w:r>
          </w:p>
        </w:tc>
        <w:tc>
          <w:tcPr>
            <w:tcW w:w="708" w:type="dxa"/>
            <w:gridSpan w:val="2"/>
            <w:tcBorders>
              <w:top w:val="single" w:sz="6" w:space="0" w:color="auto"/>
              <w:left w:val="single" w:sz="6" w:space="0" w:color="auto"/>
              <w:bottom w:val="single" w:sz="6" w:space="0" w:color="auto"/>
              <w:right w:val="single" w:sz="6" w:space="0" w:color="auto"/>
            </w:tcBorders>
            <w:vAlign w:val="center"/>
            <w:tcPrChange w:id="756"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51F98309" w14:textId="77777777" w:rsidR="00312F76" w:rsidRPr="004B3481" w:rsidRDefault="00312F76" w:rsidP="00312F76">
            <w:pPr>
              <w:pStyle w:val="Tabletext"/>
              <w:spacing w:before="20" w:after="20"/>
              <w:jc w:val="center"/>
            </w:pPr>
            <w:r w:rsidRPr="004B3481">
              <w:t>o</w:t>
            </w:r>
          </w:p>
        </w:tc>
        <w:tc>
          <w:tcPr>
            <w:tcW w:w="1379" w:type="dxa"/>
            <w:tcBorders>
              <w:top w:val="single" w:sz="6" w:space="0" w:color="auto"/>
              <w:left w:val="single" w:sz="6" w:space="0" w:color="auto"/>
              <w:bottom w:val="single" w:sz="6" w:space="0" w:color="auto"/>
              <w:right w:val="single" w:sz="6" w:space="0" w:color="auto"/>
            </w:tcBorders>
            <w:vAlign w:val="center"/>
            <w:tcPrChange w:id="757"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6C24DBB7" w14:textId="77777777" w:rsidR="00312F76" w:rsidRPr="004B3481" w:rsidRDefault="00312F76" w:rsidP="00312F76">
            <w:pPr>
              <w:pStyle w:val="Tabletext"/>
              <w:spacing w:before="20" w:after="20"/>
              <w:jc w:val="center"/>
            </w:pPr>
            <w:r w:rsidRPr="004B3481">
              <w:t>o</w:t>
            </w:r>
          </w:p>
        </w:tc>
        <w:tc>
          <w:tcPr>
            <w:tcW w:w="1336" w:type="dxa"/>
            <w:tcBorders>
              <w:top w:val="single" w:sz="6" w:space="0" w:color="auto"/>
              <w:left w:val="single" w:sz="6" w:space="0" w:color="auto"/>
              <w:bottom w:val="single" w:sz="6" w:space="0" w:color="auto"/>
            </w:tcBorders>
            <w:vAlign w:val="center"/>
            <w:tcPrChange w:id="758"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5D0DE773" w14:textId="77777777" w:rsidR="00312F76" w:rsidRPr="004B3481" w:rsidRDefault="00312F76" w:rsidP="00312F76">
            <w:pPr>
              <w:pStyle w:val="Tabletext"/>
              <w:spacing w:before="20" w:after="20"/>
              <w:jc w:val="center"/>
            </w:pPr>
          </w:p>
        </w:tc>
      </w:tr>
      <w:tr w:rsidR="00312F76" w:rsidRPr="00E53A58" w14:paraId="78674EC0" w14:textId="77777777" w:rsidTr="00312F76">
        <w:trPr>
          <w:trHeight w:val="202"/>
          <w:jc w:val="center"/>
          <w:trPrChange w:id="759" w:author="Peter Dobson" w:date="2016-10-12T10:17:00Z">
            <w:trPr>
              <w:gridAfter w:val="0"/>
              <w:trHeight w:val="202"/>
              <w:jc w:val="center"/>
            </w:trPr>
          </w:trPrChange>
        </w:trPr>
        <w:tc>
          <w:tcPr>
            <w:tcW w:w="1844" w:type="dxa"/>
            <w:tcBorders>
              <w:left w:val="single" w:sz="6" w:space="0" w:color="auto"/>
            </w:tcBorders>
            <w:tcPrChange w:id="760" w:author="Peter Dobson" w:date="2016-10-12T10:17:00Z">
              <w:tcPr>
                <w:tcW w:w="1844" w:type="dxa"/>
                <w:gridSpan w:val="2"/>
                <w:tcBorders>
                  <w:left w:val="single" w:sz="6" w:space="0" w:color="auto"/>
                </w:tcBorders>
              </w:tcPr>
            </w:tcPrChange>
          </w:tcPr>
          <w:p w14:paraId="1CEF8DAC" w14:textId="77777777" w:rsidR="00312F76" w:rsidRPr="004B3481" w:rsidRDefault="00312F76" w:rsidP="00312F76">
            <w:pPr>
              <w:jc w:val="right"/>
              <w:rPr>
                <w:i/>
              </w:rPr>
            </w:pPr>
            <w:r w:rsidRPr="004B3481">
              <w:rPr>
                <w:i/>
              </w:rPr>
              <w:t xml:space="preserve">++ </w:t>
            </w:r>
          </w:p>
        </w:tc>
        <w:tc>
          <w:tcPr>
            <w:tcW w:w="3113" w:type="dxa"/>
            <w:gridSpan w:val="3"/>
            <w:tcPrChange w:id="761" w:author="Peter Dobson" w:date="2016-10-12T10:17:00Z">
              <w:tcPr>
                <w:tcW w:w="3113" w:type="dxa"/>
                <w:gridSpan w:val="6"/>
              </w:tcPr>
            </w:tcPrChange>
          </w:tcPr>
          <w:p w14:paraId="2D1AB12A" w14:textId="77777777" w:rsidR="00312F76" w:rsidRPr="004B3481" w:rsidRDefault="00312F76" w:rsidP="00312F76">
            <w:pPr>
              <w:pStyle w:val="Tabletext"/>
              <w:rPr>
                <w:i/>
              </w:rPr>
            </w:pPr>
            <w:r w:rsidRPr="004B3481">
              <w:rPr>
                <w:i/>
              </w:rPr>
              <w:t>Recommended solution</w:t>
            </w:r>
          </w:p>
        </w:tc>
        <w:tc>
          <w:tcPr>
            <w:tcW w:w="1134" w:type="dxa"/>
            <w:tcPrChange w:id="762" w:author="Peter Dobson" w:date="2016-10-12T10:17:00Z">
              <w:tcPr>
                <w:tcW w:w="1134" w:type="dxa"/>
                <w:gridSpan w:val="2"/>
              </w:tcPr>
            </w:tcPrChange>
          </w:tcPr>
          <w:p w14:paraId="740B5C24" w14:textId="77777777" w:rsidR="00312F76" w:rsidRPr="004B3481" w:rsidRDefault="00312F76" w:rsidP="00312F76">
            <w:pPr>
              <w:pStyle w:val="Tabletext"/>
            </w:pPr>
          </w:p>
        </w:tc>
        <w:tc>
          <w:tcPr>
            <w:tcW w:w="3298" w:type="dxa"/>
            <w:gridSpan w:val="5"/>
            <w:tcPrChange w:id="763" w:author="Peter Dobson" w:date="2016-10-12T10:17:00Z">
              <w:tcPr>
                <w:tcW w:w="3298" w:type="dxa"/>
                <w:gridSpan w:val="9"/>
              </w:tcPr>
            </w:tcPrChange>
          </w:tcPr>
          <w:p w14:paraId="72DAC0A5" w14:textId="77777777" w:rsidR="00312F76" w:rsidRPr="004B3481" w:rsidRDefault="00312F76" w:rsidP="00312F76">
            <w:pPr>
              <w:pStyle w:val="Tabletext"/>
            </w:pPr>
          </w:p>
        </w:tc>
        <w:tc>
          <w:tcPr>
            <w:tcW w:w="1379" w:type="dxa"/>
            <w:tcBorders>
              <w:right w:val="single" w:sz="6" w:space="0" w:color="auto"/>
            </w:tcBorders>
            <w:tcPrChange w:id="764" w:author="Peter Dobson" w:date="2016-10-12T10:17:00Z">
              <w:tcPr>
                <w:tcW w:w="1379" w:type="dxa"/>
                <w:gridSpan w:val="2"/>
                <w:tcBorders>
                  <w:right w:val="single" w:sz="6" w:space="0" w:color="auto"/>
                </w:tcBorders>
              </w:tcPr>
            </w:tcPrChange>
          </w:tcPr>
          <w:p w14:paraId="4D1D659D" w14:textId="77777777" w:rsidR="00312F76" w:rsidRPr="004B3481" w:rsidRDefault="00312F76" w:rsidP="00312F76">
            <w:pPr>
              <w:pStyle w:val="Tabletext"/>
            </w:pPr>
          </w:p>
        </w:tc>
        <w:tc>
          <w:tcPr>
            <w:tcW w:w="1336" w:type="dxa"/>
            <w:tcPrChange w:id="765" w:author="Peter Dobson" w:date="2016-10-12T10:17:00Z">
              <w:tcPr>
                <w:tcW w:w="1336" w:type="dxa"/>
                <w:gridSpan w:val="2"/>
                <w:tcBorders>
                  <w:right w:val="single" w:sz="6" w:space="0" w:color="auto"/>
                </w:tcBorders>
              </w:tcPr>
            </w:tcPrChange>
          </w:tcPr>
          <w:p w14:paraId="7BD0129F" w14:textId="77777777" w:rsidR="00312F76" w:rsidRPr="004B3481" w:rsidRDefault="00312F76" w:rsidP="00312F76">
            <w:pPr>
              <w:pStyle w:val="Tabletext"/>
            </w:pPr>
          </w:p>
        </w:tc>
      </w:tr>
      <w:tr w:rsidR="00312F76" w:rsidRPr="00E53A58" w14:paraId="244CB089" w14:textId="77777777" w:rsidTr="00312F76">
        <w:trPr>
          <w:trHeight w:val="202"/>
          <w:jc w:val="center"/>
          <w:trPrChange w:id="766" w:author="Peter Dobson" w:date="2016-10-12T10:17:00Z">
            <w:trPr>
              <w:gridAfter w:val="0"/>
              <w:trHeight w:val="202"/>
              <w:jc w:val="center"/>
            </w:trPr>
          </w:trPrChange>
        </w:trPr>
        <w:tc>
          <w:tcPr>
            <w:tcW w:w="1844" w:type="dxa"/>
            <w:tcBorders>
              <w:left w:val="single" w:sz="6" w:space="0" w:color="auto"/>
              <w:bottom w:val="single" w:sz="4" w:space="0" w:color="auto"/>
            </w:tcBorders>
            <w:tcPrChange w:id="767" w:author="Peter Dobson" w:date="2016-10-12T10:17:00Z">
              <w:tcPr>
                <w:tcW w:w="1844" w:type="dxa"/>
                <w:gridSpan w:val="2"/>
                <w:tcBorders>
                  <w:left w:val="single" w:sz="6" w:space="0" w:color="auto"/>
                  <w:bottom w:val="single" w:sz="4" w:space="0" w:color="auto"/>
                </w:tcBorders>
              </w:tcPr>
            </w:tcPrChange>
          </w:tcPr>
          <w:p w14:paraId="2E4518A8" w14:textId="77777777" w:rsidR="00312F76" w:rsidRPr="004B3481" w:rsidRDefault="00312F76" w:rsidP="00312F76">
            <w:pPr>
              <w:jc w:val="right"/>
              <w:rPr>
                <w:i/>
              </w:rPr>
            </w:pPr>
            <w:commentRangeStart w:id="768"/>
            <w:r w:rsidRPr="004B3481">
              <w:rPr>
                <w:i/>
              </w:rPr>
              <w:t xml:space="preserve">+ </w:t>
            </w:r>
          </w:p>
        </w:tc>
        <w:tc>
          <w:tcPr>
            <w:tcW w:w="2154" w:type="dxa"/>
            <w:gridSpan w:val="2"/>
            <w:tcBorders>
              <w:bottom w:val="single" w:sz="4" w:space="0" w:color="auto"/>
            </w:tcBorders>
            <w:tcPrChange w:id="769" w:author="Peter Dobson" w:date="2016-10-12T10:17:00Z">
              <w:tcPr>
                <w:tcW w:w="2154" w:type="dxa"/>
                <w:gridSpan w:val="4"/>
                <w:tcBorders>
                  <w:bottom w:val="single" w:sz="4" w:space="0" w:color="auto"/>
                </w:tcBorders>
              </w:tcPr>
            </w:tcPrChange>
          </w:tcPr>
          <w:p w14:paraId="2BCFB714" w14:textId="77777777" w:rsidR="00312F76" w:rsidRPr="004B3481" w:rsidRDefault="00312F76" w:rsidP="00312F76">
            <w:pPr>
              <w:pStyle w:val="Tabletext"/>
              <w:rPr>
                <w:i/>
              </w:rPr>
            </w:pPr>
            <w:r w:rsidRPr="004B3481">
              <w:rPr>
                <w:i/>
              </w:rPr>
              <w:t>Good solution</w:t>
            </w:r>
          </w:p>
        </w:tc>
        <w:tc>
          <w:tcPr>
            <w:tcW w:w="959" w:type="dxa"/>
            <w:tcBorders>
              <w:bottom w:val="single" w:sz="4" w:space="0" w:color="auto"/>
            </w:tcBorders>
            <w:tcPrChange w:id="770" w:author="Peter Dobson" w:date="2016-10-12T10:17:00Z">
              <w:tcPr>
                <w:tcW w:w="959" w:type="dxa"/>
                <w:gridSpan w:val="2"/>
                <w:tcBorders>
                  <w:bottom w:val="single" w:sz="4" w:space="0" w:color="auto"/>
                </w:tcBorders>
              </w:tcPr>
            </w:tcPrChange>
          </w:tcPr>
          <w:p w14:paraId="5AAF5022" w14:textId="77777777" w:rsidR="00312F76" w:rsidRPr="004B3481" w:rsidRDefault="00312F76" w:rsidP="00312F76">
            <w:pPr>
              <w:pStyle w:val="Tabletext"/>
            </w:pPr>
          </w:p>
        </w:tc>
        <w:tc>
          <w:tcPr>
            <w:tcW w:w="1134" w:type="dxa"/>
            <w:tcBorders>
              <w:bottom w:val="single" w:sz="4" w:space="0" w:color="auto"/>
            </w:tcBorders>
            <w:tcPrChange w:id="771" w:author="Peter Dobson" w:date="2016-10-12T10:17:00Z">
              <w:tcPr>
                <w:tcW w:w="1134" w:type="dxa"/>
                <w:gridSpan w:val="2"/>
                <w:tcBorders>
                  <w:bottom w:val="single" w:sz="4" w:space="0" w:color="auto"/>
                </w:tcBorders>
              </w:tcPr>
            </w:tcPrChange>
          </w:tcPr>
          <w:p w14:paraId="12A20856" w14:textId="77777777" w:rsidR="00312F76" w:rsidRPr="004B3481" w:rsidRDefault="00312F76" w:rsidP="00312F76">
            <w:pPr>
              <w:pStyle w:val="Tabletext"/>
              <w:jc w:val="right"/>
            </w:pPr>
            <w:r w:rsidRPr="004B3481">
              <w:t>o</w:t>
            </w:r>
          </w:p>
        </w:tc>
        <w:tc>
          <w:tcPr>
            <w:tcW w:w="2873" w:type="dxa"/>
            <w:gridSpan w:val="4"/>
            <w:tcBorders>
              <w:bottom w:val="single" w:sz="4" w:space="0" w:color="auto"/>
            </w:tcBorders>
            <w:tcPrChange w:id="772" w:author="Peter Dobson" w:date="2016-10-12T10:17:00Z">
              <w:tcPr>
                <w:tcW w:w="2873" w:type="dxa"/>
                <w:gridSpan w:val="8"/>
                <w:tcBorders>
                  <w:bottom w:val="single" w:sz="4" w:space="0" w:color="auto"/>
                </w:tcBorders>
              </w:tcPr>
            </w:tcPrChange>
          </w:tcPr>
          <w:p w14:paraId="6D2698DE" w14:textId="77777777" w:rsidR="00312F76" w:rsidRPr="004B3481" w:rsidRDefault="00312F76" w:rsidP="00312F76">
            <w:pPr>
              <w:pStyle w:val="Tabletext"/>
              <w:rPr>
                <w:i/>
              </w:rPr>
            </w:pPr>
            <w:r w:rsidRPr="004B3481">
              <w:rPr>
                <w:i/>
              </w:rPr>
              <w:t>Not recommended</w:t>
            </w:r>
          </w:p>
        </w:tc>
        <w:tc>
          <w:tcPr>
            <w:tcW w:w="425" w:type="dxa"/>
            <w:tcBorders>
              <w:bottom w:val="single" w:sz="4" w:space="0" w:color="auto"/>
            </w:tcBorders>
            <w:tcPrChange w:id="773" w:author="Peter Dobson" w:date="2016-10-12T10:17:00Z">
              <w:tcPr>
                <w:tcW w:w="425" w:type="dxa"/>
                <w:tcBorders>
                  <w:bottom w:val="single" w:sz="4" w:space="0" w:color="auto"/>
                </w:tcBorders>
              </w:tcPr>
            </w:tcPrChange>
          </w:tcPr>
          <w:p w14:paraId="7CC35D61" w14:textId="77777777" w:rsidR="00312F76" w:rsidRPr="004B3481" w:rsidRDefault="00312F76" w:rsidP="00312F76">
            <w:pPr>
              <w:pStyle w:val="Tabletext"/>
            </w:pPr>
            <w:r w:rsidRPr="004B3481">
              <w:t>-</w:t>
            </w:r>
          </w:p>
        </w:tc>
        <w:tc>
          <w:tcPr>
            <w:tcW w:w="1379" w:type="dxa"/>
            <w:tcBorders>
              <w:bottom w:val="single" w:sz="4" w:space="0" w:color="auto"/>
              <w:right w:val="single" w:sz="6" w:space="0" w:color="auto"/>
            </w:tcBorders>
            <w:tcPrChange w:id="774" w:author="Peter Dobson" w:date="2016-10-12T10:17:00Z">
              <w:tcPr>
                <w:tcW w:w="1379" w:type="dxa"/>
                <w:gridSpan w:val="2"/>
                <w:tcBorders>
                  <w:bottom w:val="single" w:sz="4" w:space="0" w:color="auto"/>
                  <w:right w:val="single" w:sz="6" w:space="0" w:color="auto"/>
                </w:tcBorders>
              </w:tcPr>
            </w:tcPrChange>
          </w:tcPr>
          <w:p w14:paraId="6DE23F42" w14:textId="77777777" w:rsidR="00312F76" w:rsidRPr="004B3481" w:rsidRDefault="00312F76" w:rsidP="00312F76">
            <w:pPr>
              <w:pStyle w:val="Tabletext"/>
            </w:pPr>
            <w:r w:rsidRPr="004B3481">
              <w:t>No comment</w:t>
            </w:r>
            <w:commentRangeEnd w:id="768"/>
            <w:r w:rsidR="00147136">
              <w:rPr>
                <w:rStyle w:val="CommentReference"/>
                <w:color w:val="auto"/>
              </w:rPr>
              <w:commentReference w:id="768"/>
            </w:r>
          </w:p>
        </w:tc>
        <w:tc>
          <w:tcPr>
            <w:tcW w:w="1336" w:type="dxa"/>
            <w:tcBorders>
              <w:bottom w:val="single" w:sz="4" w:space="0" w:color="auto"/>
            </w:tcBorders>
            <w:tcPrChange w:id="775" w:author="Peter Dobson" w:date="2016-10-12T10:17:00Z">
              <w:tcPr>
                <w:tcW w:w="1336" w:type="dxa"/>
                <w:gridSpan w:val="2"/>
                <w:tcBorders>
                  <w:bottom w:val="single" w:sz="4" w:space="0" w:color="auto"/>
                  <w:right w:val="single" w:sz="6" w:space="0" w:color="auto"/>
                </w:tcBorders>
              </w:tcPr>
            </w:tcPrChange>
          </w:tcPr>
          <w:p w14:paraId="1BA1ABE8" w14:textId="77777777" w:rsidR="00312F76" w:rsidRPr="004B3481" w:rsidRDefault="00312F76" w:rsidP="00312F76">
            <w:pPr>
              <w:pStyle w:val="Tabletext"/>
            </w:pPr>
          </w:p>
        </w:tc>
      </w:tr>
    </w:tbl>
    <w:p w14:paraId="7564BA9D" w14:textId="77777777" w:rsidR="00E65CDD" w:rsidRDefault="00E65CDD" w:rsidP="00E65CDD">
      <w:pPr>
        <w:pStyle w:val="BodyText"/>
        <w:ind w:left="426" w:hanging="426"/>
      </w:pPr>
    </w:p>
    <w:p w14:paraId="64E4D803" w14:textId="3D8942B1" w:rsidR="000B5DA3" w:rsidRPr="000B5DA3" w:rsidRDefault="000B5DA3" w:rsidP="00E65CDD">
      <w:pPr>
        <w:pStyle w:val="BodyText"/>
        <w:ind w:left="426" w:hanging="426"/>
      </w:pPr>
      <w:r w:rsidRPr="000B5DA3">
        <w:t xml:space="preserve">* </w:t>
      </w:r>
      <w:r w:rsidR="00E65CDD">
        <w:tab/>
      </w:r>
      <w:ins w:id="776" w:author="Peter Dobson" w:date="2016-10-12T10:25:00Z">
        <w:r w:rsidR="00140089">
          <w:t xml:space="preserve">AGM: </w:t>
        </w:r>
      </w:ins>
      <w:ins w:id="777" w:author="Peter Dobson" w:date="2016-10-12T10:26:00Z">
        <w:r w:rsidR="00140089">
          <w:t>Absorbed Glass Mat</w:t>
        </w:r>
      </w:ins>
      <w:del w:id="778" w:author="Peter Dobson" w:date="2016-10-12T10:25:00Z">
        <w:r w:rsidRPr="000B5DA3" w:rsidDel="00140089">
          <w:delText>VRLA: Valve Regulated Lead Acid</w:delText>
        </w:r>
      </w:del>
    </w:p>
    <w:p w14:paraId="3A3FE66C" w14:textId="6EB9924D" w:rsidR="000B5DA3" w:rsidRPr="000B5DA3" w:rsidRDefault="000B5DA3" w:rsidP="00E65CDD">
      <w:pPr>
        <w:pStyle w:val="BodyText"/>
        <w:ind w:left="426" w:hanging="426"/>
      </w:pPr>
      <w:r w:rsidRPr="000B5DA3">
        <w:lastRenderedPageBreak/>
        <w:t xml:space="preserve">** </w:t>
      </w:r>
      <w:r w:rsidR="00E65CDD">
        <w:tab/>
      </w:r>
      <w:r w:rsidRPr="000B5DA3">
        <w:t>Caution must be applied when specifying this battery type as the battery chemistry can vary widely thereby offering differing degrees of performance and safety requirements</w:t>
      </w:r>
    </w:p>
    <w:p w14:paraId="310FAE38" w14:textId="77777777" w:rsidR="00E65CDD" w:rsidRDefault="000B5DA3" w:rsidP="00E65CDD">
      <w:pPr>
        <w:pStyle w:val="BodyText"/>
        <w:ind w:left="426" w:hanging="426"/>
        <w:sectPr w:rsidR="00E65CDD" w:rsidSect="0042565E">
          <w:headerReference w:type="even" r:id="rId31"/>
          <w:headerReference w:type="default" r:id="rId32"/>
          <w:footerReference w:type="default" r:id="rId33"/>
          <w:headerReference w:type="first" r:id="rId34"/>
          <w:pgSz w:w="16838" w:h="11906" w:orient="landscape" w:code="9"/>
          <w:pgMar w:top="907" w:right="567" w:bottom="794" w:left="1134" w:header="851" w:footer="851" w:gutter="0"/>
          <w:cols w:space="708"/>
          <w:docGrid w:linePitch="360"/>
        </w:sectPr>
      </w:pPr>
      <w:r w:rsidRPr="000B5DA3">
        <w:t xml:space="preserve">*** </w:t>
      </w:r>
      <w:r w:rsidR="00E65CDD">
        <w:tab/>
      </w:r>
      <w:r w:rsidRPr="000B5DA3">
        <w:t>Charge level dependant</w:t>
      </w:r>
    </w:p>
    <w:p w14:paraId="550EA37B" w14:textId="3AC1320E" w:rsidR="00AC126D" w:rsidRDefault="00AC126D" w:rsidP="00AC126D">
      <w:pPr>
        <w:pStyle w:val="Heading2"/>
      </w:pPr>
      <w:bookmarkStart w:id="779" w:name="_Toc456175542"/>
      <w:moveToRangeStart w:id="780" w:author="Peter Dobson" w:date="2016-10-11T16:19:00Z" w:name="move463966099"/>
      <w:moveTo w:id="781" w:author="Peter Dobson" w:date="2016-10-11T16:19:00Z">
        <w:r>
          <w:lastRenderedPageBreak/>
          <w:t>Redundancy</w:t>
        </w:r>
      </w:moveTo>
      <w:ins w:id="782" w:author="Peter Dobson" w:date="2016-10-12T14:10:00Z">
        <w:r w:rsidR="00265A64">
          <w:t>,</w:t>
        </w:r>
      </w:ins>
      <w:moveTo w:id="783" w:author="Peter Dobson" w:date="2016-10-11T16:19:00Z">
        <w:r>
          <w:t xml:space="preserve"> </w:t>
        </w:r>
      </w:moveTo>
      <w:ins w:id="784" w:author="Peter Dobson" w:date="2016-10-12T14:10:00Z">
        <w:r w:rsidR="00265A64">
          <w:t xml:space="preserve">Capacity </w:t>
        </w:r>
      </w:ins>
      <w:moveTo w:id="785" w:author="Peter Dobson" w:date="2016-10-11T16:19:00Z">
        <w:r>
          <w:t>and Autonomy</w:t>
        </w:r>
      </w:moveTo>
    </w:p>
    <w:p w14:paraId="2DA293E8" w14:textId="77777777" w:rsidR="00AC126D" w:rsidRDefault="00AC126D" w:rsidP="00AC126D">
      <w:pPr>
        <w:pStyle w:val="Heading2separationline"/>
      </w:pPr>
    </w:p>
    <w:p w14:paraId="7A8E559C" w14:textId="6DED4C3C" w:rsidR="00845727" w:rsidRDefault="00845727" w:rsidP="00845727">
      <w:pPr>
        <w:pStyle w:val="BodyText"/>
        <w:rPr>
          <w:ins w:id="786" w:author="Peter Dobson" w:date="2016-10-12T11:53:00Z"/>
        </w:rPr>
      </w:pPr>
      <w:ins w:id="787" w:author="Peter Dobson" w:date="2016-10-12T11:53:00Z">
        <w:r>
          <w:t xml:space="preserve">Whether redundancy is required in the delivery of a unique AtoN is </w:t>
        </w:r>
      </w:ins>
      <w:ins w:id="788" w:author="Peter Dobson" w:date="2016-10-12T12:00:00Z">
        <w:r w:rsidR="0089768F">
          <w:t xml:space="preserve">an </w:t>
        </w:r>
      </w:ins>
      <w:ins w:id="789" w:author="Peter Dobson" w:date="2016-10-12T11:53:00Z">
        <w:r>
          <w:t xml:space="preserve">organizational decision, usually defined in terms of AtoN importance or category. </w:t>
        </w:r>
      </w:ins>
      <w:ins w:id="790" w:author="Peter Dobson" w:date="2016-10-12T14:08:00Z">
        <w:r w:rsidR="00265A64">
          <w:t xml:space="preserve">Future </w:t>
        </w:r>
      </w:ins>
      <w:ins w:id="791" w:author="Peter Dobson" w:date="2016-10-12T14:09:00Z">
        <w:r w:rsidR="00265A64">
          <w:t>equipment demands</w:t>
        </w:r>
      </w:ins>
      <w:ins w:id="792" w:author="Peter Dobson" w:date="2016-10-12T14:08:00Z">
        <w:r w:rsidR="00265A64">
          <w:t xml:space="preserve"> can be captured at the same time. </w:t>
        </w:r>
      </w:ins>
      <w:ins w:id="793" w:author="Peter Dobson" w:date="2016-10-12T11:53:00Z">
        <w:r>
          <w:t xml:space="preserve">The determination usually involves a risk-based analysis. </w:t>
        </w:r>
      </w:ins>
    </w:p>
    <w:p w14:paraId="41772DB8" w14:textId="529B0A07" w:rsidR="00845727" w:rsidRDefault="00845727" w:rsidP="00845727">
      <w:pPr>
        <w:pStyle w:val="BodyText"/>
        <w:rPr>
          <w:ins w:id="794" w:author="Peter Dobson" w:date="2016-10-12T11:53:00Z"/>
        </w:rPr>
      </w:pPr>
      <w:ins w:id="795" w:author="Peter Dobson" w:date="2016-10-12T11:53:00Z">
        <w:r>
          <w:t xml:space="preserve">The autonomy of the power systems, being either a primary or secondary backup power, </w:t>
        </w:r>
      </w:ins>
      <w:ins w:id="796" w:author="Peter Dobson" w:date="2016-10-12T11:56:00Z">
        <w:r>
          <w:t xml:space="preserve">is </w:t>
        </w:r>
      </w:ins>
      <w:ins w:id="797" w:author="Peter Dobson" w:date="2016-10-12T11:53:00Z">
        <w:r>
          <w:t>determined based on a typical, site specific, engineering life cycle analyses</w:t>
        </w:r>
      </w:ins>
      <w:ins w:id="798" w:author="Peter Dobson" w:date="2016-10-12T11:55:00Z">
        <w:r>
          <w:t>.</w:t>
        </w:r>
      </w:ins>
    </w:p>
    <w:p w14:paraId="1421C2FD" w14:textId="06F94901" w:rsidR="00845727" w:rsidRDefault="00845727" w:rsidP="00845727">
      <w:pPr>
        <w:pStyle w:val="BodyText"/>
        <w:rPr>
          <w:ins w:id="799" w:author="Peter Dobson" w:date="2016-10-12T11:53:00Z"/>
        </w:rPr>
      </w:pPr>
      <w:ins w:id="800" w:author="Peter Dobson" w:date="2016-10-12T11:53:00Z">
        <w:r>
          <w:t>Tangible considerations known to impact the “sizing and selection” of energy production and storage equipment can include, but are not limited to:</w:t>
        </w:r>
      </w:ins>
    </w:p>
    <w:p w14:paraId="6E4220E6" w14:textId="77777777" w:rsidR="00845727" w:rsidRDefault="00845727" w:rsidP="00845727">
      <w:pPr>
        <w:pStyle w:val="BodyText"/>
        <w:numPr>
          <w:ilvl w:val="0"/>
          <w:numId w:val="42"/>
        </w:numPr>
        <w:rPr>
          <w:ins w:id="801" w:author="Peter Dobson" w:date="2016-10-12T11:53:00Z"/>
        </w:rPr>
      </w:pPr>
      <w:ins w:id="802" w:author="Peter Dobson" w:date="2016-10-12T11:53:00Z">
        <w:r>
          <w:t>power load profile (peaks)</w:t>
        </w:r>
      </w:ins>
    </w:p>
    <w:p w14:paraId="79F51236" w14:textId="77777777" w:rsidR="00845727" w:rsidRDefault="00845727" w:rsidP="00845727">
      <w:pPr>
        <w:pStyle w:val="BodyText"/>
        <w:numPr>
          <w:ilvl w:val="0"/>
          <w:numId w:val="42"/>
        </w:numPr>
        <w:rPr>
          <w:ins w:id="803" w:author="Peter Dobson" w:date="2016-10-12T11:53:00Z"/>
        </w:rPr>
      </w:pPr>
      <w:ins w:id="804" w:author="Peter Dobson" w:date="2016-10-12T11:53:00Z">
        <w:r>
          <w:t>the availability of renewable energy source (e.g. sun, wind)</w:t>
        </w:r>
      </w:ins>
    </w:p>
    <w:p w14:paraId="49C888CB" w14:textId="77777777" w:rsidR="00845727" w:rsidRDefault="00845727" w:rsidP="00845727">
      <w:pPr>
        <w:pStyle w:val="BodyText"/>
        <w:numPr>
          <w:ilvl w:val="0"/>
          <w:numId w:val="42"/>
        </w:numPr>
        <w:rPr>
          <w:ins w:id="805" w:author="Peter Dobson" w:date="2016-10-12T11:53:00Z"/>
        </w:rPr>
      </w:pPr>
      <w:ins w:id="806" w:author="Peter Dobson" w:date="2016-10-12T11:53:00Z">
        <w:r>
          <w:t>life cycle cost</w:t>
        </w:r>
      </w:ins>
    </w:p>
    <w:p w14:paraId="2D34B23B" w14:textId="77777777" w:rsidR="00845727" w:rsidRDefault="00845727" w:rsidP="00845727">
      <w:pPr>
        <w:pStyle w:val="BodyText"/>
        <w:numPr>
          <w:ilvl w:val="0"/>
          <w:numId w:val="42"/>
        </w:numPr>
        <w:rPr>
          <w:ins w:id="807" w:author="Peter Dobson" w:date="2016-10-12T11:53:00Z"/>
        </w:rPr>
      </w:pPr>
      <w:ins w:id="808" w:author="Peter Dobson" w:date="2016-10-12T11:53:00Z">
        <w:r>
          <w:t>regulatory environment</w:t>
        </w:r>
      </w:ins>
    </w:p>
    <w:p w14:paraId="59A65D25" w14:textId="0D6BF62A" w:rsidR="00845727" w:rsidRDefault="00845727" w:rsidP="00845727">
      <w:pPr>
        <w:pStyle w:val="BodyText"/>
        <w:numPr>
          <w:ilvl w:val="0"/>
          <w:numId w:val="42"/>
        </w:numPr>
        <w:rPr>
          <w:ins w:id="809" w:author="Peter Dobson" w:date="2016-10-12T11:53:00Z"/>
        </w:rPr>
      </w:pPr>
      <w:ins w:id="810" w:author="Peter Dobson" w:date="2016-10-12T11:53:00Z">
        <w:r>
          <w:t>environmental risks</w:t>
        </w:r>
      </w:ins>
      <w:ins w:id="811" w:author="Peter Dobson" w:date="2016-10-12T11:59:00Z">
        <w:r w:rsidR="0089768F">
          <w:t xml:space="preserve"> </w:t>
        </w:r>
      </w:ins>
      <w:ins w:id="812" w:author="Peter Dobson" w:date="2016-10-12T11:53:00Z">
        <w:r>
          <w:t>impact</w:t>
        </w:r>
      </w:ins>
    </w:p>
    <w:p w14:paraId="5E503ADE" w14:textId="5E13145E" w:rsidR="00845727" w:rsidRPr="0089768F" w:rsidRDefault="0089768F">
      <w:pPr>
        <w:pStyle w:val="BodyText"/>
        <w:rPr>
          <w:ins w:id="813" w:author="Peter Dobson" w:date="2016-10-12T11:53:00Z"/>
          <w:rPrChange w:id="814" w:author="Peter Dobson" w:date="2016-10-12T12:04:00Z">
            <w:rPr>
              <w:ins w:id="815" w:author="Peter Dobson" w:date="2016-10-12T11:53:00Z"/>
              <w:highlight w:val="yellow"/>
            </w:rPr>
          </w:rPrChange>
        </w:rPr>
        <w:pPrChange w:id="816" w:author="Peter Dobson" w:date="2016-10-12T12:02:00Z">
          <w:pPr>
            <w:pStyle w:val="BodyText"/>
            <w:numPr>
              <w:numId w:val="42"/>
            </w:numPr>
            <w:ind w:left="720" w:hanging="360"/>
          </w:pPr>
        </w:pPrChange>
      </w:pPr>
      <w:ins w:id="817" w:author="Peter Dobson" w:date="2016-10-12T12:02:00Z">
        <w:r w:rsidRPr="0089768F">
          <w:rPr>
            <w:rPrChange w:id="818" w:author="Peter Dobson" w:date="2016-10-12T12:04:00Z">
              <w:rPr>
                <w:highlight w:val="yellow"/>
              </w:rPr>
            </w:rPrChange>
          </w:rPr>
          <w:t xml:space="preserve">When trying to determine the “sizing and selection” </w:t>
        </w:r>
      </w:ins>
      <w:ins w:id="819" w:author="Peter Dobson" w:date="2016-10-12T12:03:00Z">
        <w:r w:rsidRPr="0089768F">
          <w:rPr>
            <w:rPrChange w:id="820" w:author="Peter Dobson" w:date="2016-10-12T12:04:00Z">
              <w:rPr>
                <w:highlight w:val="yellow"/>
              </w:rPr>
            </w:rPrChange>
          </w:rPr>
          <w:t xml:space="preserve">of a solar system </w:t>
        </w:r>
      </w:ins>
      <w:ins w:id="821" w:author="Peter Dobson" w:date="2016-10-12T12:02:00Z">
        <w:r w:rsidRPr="0089768F">
          <w:rPr>
            <w:rPrChange w:id="822" w:author="Peter Dobson" w:date="2016-10-12T12:04:00Z">
              <w:rPr>
                <w:highlight w:val="yellow"/>
              </w:rPr>
            </w:rPrChange>
          </w:rPr>
          <w:t>see guideline 1039</w:t>
        </w:r>
      </w:ins>
      <w:ins w:id="823" w:author="Peter Dobson" w:date="2016-10-12T12:03:00Z">
        <w:r w:rsidRPr="0089768F">
          <w:rPr>
            <w:rPrChange w:id="824" w:author="Peter Dobson" w:date="2016-10-12T12:04:00Z">
              <w:rPr>
                <w:highlight w:val="yellow"/>
              </w:rPr>
            </w:rPrChange>
          </w:rPr>
          <w:t xml:space="preserve"> – Designing solar </w:t>
        </w:r>
      </w:ins>
      <w:ins w:id="825" w:author="Peter Dobson" w:date="2016-10-12T12:04:00Z">
        <w:r>
          <w:t xml:space="preserve">photovoltaic </w:t>
        </w:r>
      </w:ins>
      <w:ins w:id="826" w:author="Peter Dobson" w:date="2016-10-12T12:03:00Z">
        <w:r w:rsidRPr="0089768F">
          <w:rPr>
            <w:rPrChange w:id="827" w:author="Peter Dobson" w:date="2016-10-12T12:04:00Z">
              <w:rPr>
                <w:highlight w:val="yellow"/>
              </w:rPr>
            </w:rPrChange>
          </w:rPr>
          <w:t>power system.</w:t>
        </w:r>
      </w:ins>
    </w:p>
    <w:p w14:paraId="5110E62D" w14:textId="3F6D38C2" w:rsidR="00AC126D" w:rsidRPr="00BA5C6E" w:rsidDel="0089768F" w:rsidRDefault="00AC126D" w:rsidP="00AC126D">
      <w:pPr>
        <w:pStyle w:val="BodyText"/>
        <w:rPr>
          <w:del w:id="828" w:author="Peter Dobson" w:date="2016-10-12T12:01:00Z"/>
        </w:rPr>
      </w:pPr>
      <w:moveTo w:id="829" w:author="Peter Dobson" w:date="2016-10-11T16:19:00Z">
        <w:del w:id="830" w:author="Peter Dobson" w:date="2016-10-12T10:50:00Z">
          <w:r w:rsidRPr="00BA5C6E" w:rsidDel="00A41986">
            <w:rPr>
              <w:highlight w:val="yellow"/>
            </w:rPr>
            <w:delText>???</w:delText>
          </w:r>
          <w:commentRangeStart w:id="831"/>
          <w:r w:rsidRPr="00BA5C6E" w:rsidDel="00A41986">
            <w:rPr>
              <w:highlight w:val="yellow"/>
            </w:rPr>
            <w:delText>?</w:delText>
          </w:r>
        </w:del>
        <w:commentRangeEnd w:id="831"/>
        <w:del w:id="832" w:author="Peter Dobson" w:date="2016-10-12T12:01:00Z">
          <w:r w:rsidDel="0089768F">
            <w:rPr>
              <w:rStyle w:val="CommentReference"/>
            </w:rPr>
            <w:commentReference w:id="831"/>
          </w:r>
        </w:del>
      </w:moveTo>
    </w:p>
    <w:moveToRangeEnd w:id="780"/>
    <w:p w14:paraId="19376182" w14:textId="29AA75A9" w:rsidR="00E65CDD" w:rsidDel="00830C6C" w:rsidRDefault="00E65CDD" w:rsidP="002E6C6C">
      <w:pPr>
        <w:pStyle w:val="Heading2"/>
        <w:rPr>
          <w:del w:id="833" w:author="Peter Dobson" w:date="2016-10-11T16:12:00Z"/>
        </w:rPr>
      </w:pPr>
      <w:del w:id="834" w:author="Peter Dobson" w:date="2016-10-11T16:12:00Z">
        <w:r w:rsidDel="00830C6C">
          <w:delText>User Requirements</w:delText>
        </w:r>
        <w:bookmarkEnd w:id="779"/>
      </w:del>
    </w:p>
    <w:p w14:paraId="145C80AB" w14:textId="7918F0A9" w:rsidR="002E6C6C" w:rsidRPr="002E6C6C" w:rsidDel="00830C6C" w:rsidRDefault="002E6C6C" w:rsidP="002E6C6C">
      <w:pPr>
        <w:pStyle w:val="Heading2separationline"/>
        <w:rPr>
          <w:del w:id="835" w:author="Peter Dobson" w:date="2016-10-11T16:12:00Z"/>
        </w:rPr>
      </w:pPr>
    </w:p>
    <w:p w14:paraId="7CA47225" w14:textId="564471B1" w:rsidR="00E65CDD" w:rsidDel="00830C6C" w:rsidRDefault="00E65CDD" w:rsidP="00E65CDD">
      <w:pPr>
        <w:pStyle w:val="BodyText"/>
        <w:rPr>
          <w:del w:id="836" w:author="Peter Dobson" w:date="2016-10-11T16:12:00Z"/>
        </w:rPr>
      </w:pPr>
      <w:del w:id="837" w:author="Peter Dobson" w:date="2016-10-11T16:12:00Z">
        <w:r w:rsidDel="00830C6C">
          <w:delText>The user requirement also has an important part to play in power consumption.  For every mile reduction in range for lights the required luminous intensity is roughly halved and hence power consumption reduced.  The applica</w:delText>
        </w:r>
        <w:r w:rsidR="002E6C6C" w:rsidDel="00830C6C">
          <w:delText>tion of visual and audible AtoN</w:delText>
        </w:r>
        <w:r w:rsidDel="00830C6C">
          <w:delText xml:space="preserve"> is changing; ranges are being reduced considerably, resulting in far less power demand.</w:delText>
        </w:r>
      </w:del>
    </w:p>
    <w:p w14:paraId="4BBBDEF1" w14:textId="62203761" w:rsidR="00E65CDD" w:rsidDel="00830C6C" w:rsidRDefault="00E65CDD" w:rsidP="002E6C6C">
      <w:pPr>
        <w:pStyle w:val="Heading2"/>
        <w:rPr>
          <w:del w:id="838" w:author="Peter Dobson" w:date="2016-10-11T16:12:00Z"/>
        </w:rPr>
      </w:pPr>
      <w:bookmarkStart w:id="839" w:name="_Toc456175543"/>
      <w:del w:id="840" w:author="Peter Dobson" w:date="2016-10-11T16:12:00Z">
        <w:r w:rsidDel="00830C6C">
          <w:delText>Automation</w:delText>
        </w:r>
        <w:bookmarkEnd w:id="839"/>
      </w:del>
    </w:p>
    <w:p w14:paraId="42D15124" w14:textId="4830A7A6" w:rsidR="002E6C6C" w:rsidRPr="002E6C6C" w:rsidDel="00830C6C" w:rsidRDefault="002E6C6C" w:rsidP="002E6C6C">
      <w:pPr>
        <w:pStyle w:val="Heading2separationline"/>
        <w:rPr>
          <w:del w:id="841" w:author="Peter Dobson" w:date="2016-10-11T16:12:00Z"/>
        </w:rPr>
      </w:pPr>
    </w:p>
    <w:p w14:paraId="016493CE" w14:textId="7BB5F676" w:rsidR="00E65CDD" w:rsidDel="00830C6C" w:rsidRDefault="00E65CDD" w:rsidP="00E65CDD">
      <w:pPr>
        <w:pStyle w:val="BodyText"/>
        <w:rPr>
          <w:del w:id="842" w:author="Peter Dobson" w:date="2016-10-11T16:12:00Z"/>
        </w:rPr>
      </w:pPr>
      <w:del w:id="843" w:author="Peter Dobson" w:date="2016-10-11T16:12:00Z">
        <w:r w:rsidDel="00830C6C">
          <w:delText xml:space="preserve">Automation will reduce the need for constant domestic loads, but is very likely to require the use of control devices to ensure that navigation equipment operates when required.  Typical examples are day/night sensing for the light sources, fog detectors for </w:delText>
        </w:r>
      </w:del>
      <w:del w:id="844" w:author="Peter Dobson" w:date="2016-10-11T16:01:00Z">
        <w:r w:rsidDel="00501F7E">
          <w:delText>fog signal</w:delText>
        </w:r>
      </w:del>
      <w:del w:id="845" w:author="Peter Dobson" w:date="2016-10-11T16:12:00Z">
        <w:r w:rsidDel="00830C6C">
          <w:delText>s and state of charge sensors for diesel generators.</w:delText>
        </w:r>
      </w:del>
    </w:p>
    <w:p w14:paraId="0A86E78F" w14:textId="071B2CBC" w:rsidR="00E65CDD" w:rsidDel="00830C6C" w:rsidRDefault="00E65CDD" w:rsidP="002E6C6C">
      <w:pPr>
        <w:pStyle w:val="Heading3"/>
        <w:rPr>
          <w:del w:id="846" w:author="Peter Dobson" w:date="2016-10-11T16:12:00Z"/>
        </w:rPr>
      </w:pPr>
      <w:bookmarkStart w:id="847" w:name="_Toc456175544"/>
      <w:del w:id="848" w:author="Peter Dobson" w:date="2016-10-11T16:12:00Z">
        <w:r w:rsidDel="00830C6C">
          <w:delText>Disadvantages</w:delText>
        </w:r>
        <w:bookmarkEnd w:id="847"/>
      </w:del>
    </w:p>
    <w:p w14:paraId="746E0262" w14:textId="54660431" w:rsidR="00E65CDD" w:rsidDel="00830C6C" w:rsidRDefault="00E65CDD" w:rsidP="00E65CDD">
      <w:pPr>
        <w:pStyle w:val="BodyText"/>
        <w:rPr>
          <w:del w:id="849" w:author="Peter Dobson" w:date="2016-10-11T16:12:00Z"/>
        </w:rPr>
      </w:pPr>
      <w:del w:id="850" w:author="Peter Dobson" w:date="2016-10-11T16:12:00Z">
        <w:r w:rsidDel="00830C6C">
          <w:delText>The continual reduction of power consumption and thus the requirement for smaller power supplies has distinct advantages, but when this is applied to buildings that were previously occupied, there are building conditioning issues that should be recognised and addressed.  The result could be damp conditions leading to the deterioration of the building itself as well as the AtoN equipment.</w:delText>
        </w:r>
      </w:del>
    </w:p>
    <w:p w14:paraId="3B5E601A" w14:textId="3074EE92" w:rsidR="00E65CDD" w:rsidDel="00830C6C" w:rsidRDefault="00E65CDD" w:rsidP="00E65CDD">
      <w:pPr>
        <w:pStyle w:val="BodyText"/>
        <w:rPr>
          <w:del w:id="851" w:author="Peter Dobson" w:date="2016-10-11T16:12:00Z"/>
        </w:rPr>
      </w:pPr>
      <w:del w:id="852" w:author="Peter Dobson" w:date="2016-10-11T16:12:00Z">
        <w:r w:rsidDel="00830C6C">
          <w:delText xml:space="preserve">Where mains power is available, heating or dehumidification can be provided without </w:delText>
        </w:r>
        <w:r w:rsidR="008B67AA" w:rsidDel="00830C6C">
          <w:delText>increasing the capacity of back-</w:delText>
        </w:r>
        <w:r w:rsidDel="00830C6C">
          <w:delText>up power supplies.  However, with renewable energy or hybrid operated systems there is likely to be no spare capacity for building conditioning as this would negate any savings made.</w:delText>
        </w:r>
      </w:del>
    </w:p>
    <w:p w14:paraId="2E99964B" w14:textId="43D11E06" w:rsidR="00E65CDD" w:rsidDel="00830C6C" w:rsidRDefault="00E65CDD" w:rsidP="00E65CDD">
      <w:pPr>
        <w:pStyle w:val="BodyText"/>
        <w:rPr>
          <w:del w:id="853" w:author="Peter Dobson" w:date="2016-10-11T16:12:00Z"/>
        </w:rPr>
      </w:pPr>
      <w:del w:id="854" w:author="Peter Dobson" w:date="2016-10-11T16:12:00Z">
        <w:r w:rsidDel="00830C6C">
          <w:delText>In these cases</w:delText>
        </w:r>
        <w:r w:rsidR="008B67AA" w:rsidDel="00830C6C">
          <w:delText>,</w:delText>
        </w:r>
        <w:r w:rsidDel="00830C6C">
          <w:delText xml:space="preserve"> alternatives need to be considered including:</w:delText>
        </w:r>
      </w:del>
    </w:p>
    <w:p w14:paraId="552794B6" w14:textId="48799802" w:rsidR="00E65CDD" w:rsidDel="00830C6C" w:rsidRDefault="00E65CDD" w:rsidP="002E6C6C">
      <w:pPr>
        <w:pStyle w:val="Bullet1"/>
        <w:rPr>
          <w:del w:id="855" w:author="Peter Dobson" w:date="2016-10-11T16:12:00Z"/>
        </w:rPr>
      </w:pPr>
      <w:del w:id="856" w:author="Peter Dobson" w:date="2016-10-11T16:12:00Z">
        <w:r w:rsidDel="00830C6C">
          <w:delText>Improved ventilation;</w:delText>
        </w:r>
      </w:del>
    </w:p>
    <w:p w14:paraId="6A80DF4F" w14:textId="7BC957AB" w:rsidR="00E65CDD" w:rsidDel="00830C6C" w:rsidRDefault="00E65CDD" w:rsidP="002E6C6C">
      <w:pPr>
        <w:pStyle w:val="Bullet1"/>
        <w:rPr>
          <w:del w:id="857" w:author="Peter Dobson" w:date="2016-10-11T16:12:00Z"/>
        </w:rPr>
      </w:pPr>
      <w:del w:id="858" w:author="Peter Dobson" w:date="2016-10-11T16:12:00Z">
        <w:r w:rsidDel="00830C6C">
          <w:delText>Good building maintenance;</w:delText>
        </w:r>
      </w:del>
    </w:p>
    <w:p w14:paraId="6D03C7B1" w14:textId="76353E3E" w:rsidR="00E65CDD" w:rsidDel="00830C6C" w:rsidRDefault="00E65CDD" w:rsidP="002E6C6C">
      <w:pPr>
        <w:pStyle w:val="Bullet1"/>
        <w:rPr>
          <w:del w:id="859" w:author="Peter Dobson" w:date="2016-10-11T16:12:00Z"/>
        </w:rPr>
      </w:pPr>
      <w:del w:id="860" w:author="Peter Dobson" w:date="2016-10-11T16:12:00Z">
        <w:r w:rsidDel="00830C6C">
          <w:delText>Ancillary powered heating either by high efficiency gas or diesel fired boilers, solar or wind generators;</w:delText>
        </w:r>
      </w:del>
    </w:p>
    <w:p w14:paraId="4510C404" w14:textId="21194999" w:rsidR="00E65CDD" w:rsidDel="00830C6C" w:rsidRDefault="00E65CDD" w:rsidP="002E6C6C">
      <w:pPr>
        <w:pStyle w:val="Bullet1"/>
        <w:rPr>
          <w:del w:id="861" w:author="Peter Dobson" w:date="2016-10-11T16:12:00Z"/>
        </w:rPr>
      </w:pPr>
      <w:del w:id="862" w:author="Peter Dobson" w:date="2016-10-11T16:12:00Z">
        <w:r w:rsidDel="00830C6C">
          <w:delText>High efficiency Stirling cycle engine to provide heating as well as electrical power.</w:delText>
        </w:r>
      </w:del>
    </w:p>
    <w:p w14:paraId="2F3CAAE4" w14:textId="2D637065" w:rsidR="00E65CDD" w:rsidRDefault="00E65CDD" w:rsidP="002E6C6C">
      <w:pPr>
        <w:pStyle w:val="Heading1"/>
      </w:pPr>
      <w:bookmarkStart w:id="863" w:name="_Toc456175545"/>
      <w:r>
        <w:t>LIFE CYCLE MANAGEMENT CONSIDERATIONS</w:t>
      </w:r>
      <w:bookmarkEnd w:id="863"/>
    </w:p>
    <w:p w14:paraId="36F6A6B3" w14:textId="77777777" w:rsidR="002E6C6C" w:rsidRPr="002E6C6C" w:rsidRDefault="002E6C6C" w:rsidP="002E6C6C">
      <w:pPr>
        <w:pStyle w:val="Heading1separatationline"/>
      </w:pPr>
    </w:p>
    <w:p w14:paraId="4574B3B6" w14:textId="356C0B15" w:rsidR="002E6C6C" w:rsidRDefault="00E65CDD">
      <w:pPr>
        <w:pStyle w:val="BodyText"/>
        <w:pPrChange w:id="864" w:author="Peter Dobson" w:date="2016-10-12T11:05:00Z">
          <w:pPr>
            <w:pStyle w:val="Heading2"/>
          </w:pPr>
        </w:pPrChange>
      </w:pPr>
      <w:bookmarkStart w:id="865" w:name="_Toc456175546"/>
      <w:r>
        <w:t xml:space="preserve">The Life Cycle Management covers from conception to disposal and is having an </w:t>
      </w:r>
      <w:r w:rsidR="002E6C6C">
        <w:t>increasing impact on the design</w:t>
      </w:r>
      <w:bookmarkEnd w:id="865"/>
      <w:ins w:id="866" w:author="Peter Dobson" w:date="2016-10-12T11:06:00Z">
        <w:r w:rsidR="00BA7305">
          <w:t xml:space="preserve"> and selection of equipment and has also a direct link to the overall financial requirements.</w:t>
        </w:r>
      </w:ins>
    </w:p>
    <w:p w14:paraId="678F5CC9" w14:textId="0CF1E3A6" w:rsidR="002E6C6C" w:rsidRPr="002E6C6C" w:rsidDel="00BA7305" w:rsidRDefault="002E6C6C" w:rsidP="002E6C6C">
      <w:pPr>
        <w:pStyle w:val="Heading2separationline"/>
        <w:rPr>
          <w:del w:id="867" w:author="Peter Dobson" w:date="2016-10-12T11:06:00Z"/>
        </w:rPr>
      </w:pPr>
    </w:p>
    <w:p w14:paraId="291F2084" w14:textId="2F65FCAA" w:rsidR="00E65CDD" w:rsidRDefault="00E65CDD">
      <w:pPr>
        <w:pStyle w:val="Heading2"/>
        <w:pPrChange w:id="868" w:author="Peter Dobson" w:date="2016-10-12T11:05:00Z">
          <w:pPr>
            <w:pStyle w:val="BodyText"/>
          </w:pPr>
        </w:pPrChange>
      </w:pPr>
      <w:r>
        <w:t>Initiation phase</w:t>
      </w:r>
    </w:p>
    <w:p w14:paraId="2A2F21CD" w14:textId="6E460687" w:rsidR="00E65CDD" w:rsidRDefault="00E65CDD" w:rsidP="002E6C6C">
      <w:pPr>
        <w:pStyle w:val="Heading3"/>
      </w:pPr>
      <w:bookmarkStart w:id="869" w:name="_Toc456175547"/>
      <w:r>
        <w:t>Capturing the Mariners Requirements</w:t>
      </w:r>
      <w:bookmarkEnd w:id="869"/>
    </w:p>
    <w:p w14:paraId="6D3071A3" w14:textId="77777777" w:rsidR="00E65CDD" w:rsidRDefault="00E65CDD" w:rsidP="00E65CDD">
      <w:pPr>
        <w:pStyle w:val="BodyText"/>
      </w:pPr>
      <w:r>
        <w:t>The start of any AtoN project is that a requirement is identified by a maritime entity.  This could range from a vague idea to a thoroughly considered approach.  When developing the design criteria for the final solution, it is imperative to achieve full and concise design requirements from the initiating body.</w:t>
      </w:r>
    </w:p>
    <w:p w14:paraId="768474F2" w14:textId="0F754954" w:rsidR="00E65CDD" w:rsidRDefault="00E65CDD" w:rsidP="002E6C6C">
      <w:pPr>
        <w:pStyle w:val="Heading3"/>
      </w:pPr>
      <w:bookmarkStart w:id="870" w:name="_Toc456175548"/>
      <w:r>
        <w:t>Consideration of Design Options</w:t>
      </w:r>
      <w:bookmarkEnd w:id="870"/>
    </w:p>
    <w:p w14:paraId="52875622" w14:textId="77777777" w:rsidR="00E65CDD" w:rsidRDefault="00E65CDD" w:rsidP="00E65CDD">
      <w:pPr>
        <w:pStyle w:val="BodyText"/>
      </w:pPr>
      <w:r>
        <w:t>Careful consideration should be given to the ‘Through Life Costs’ of any solution as a low capital cost solution could offer very high running costs and vice versa.</w:t>
      </w:r>
    </w:p>
    <w:p w14:paraId="2D0037AF" w14:textId="77777777" w:rsidR="00E65CDD" w:rsidRDefault="00E65CDD" w:rsidP="00E65CDD">
      <w:pPr>
        <w:pStyle w:val="BodyText"/>
      </w:pPr>
      <w:r>
        <w:t>It is therefore important to consider the true overall cost of ‘Ownership’ of the AtoN.  This consideration should take into account such issues as maintenance periods, equipment replacement periods and environmental implications, both through life and at end of life disposal therefore, end of life recycling / disposal costs should be considered.</w:t>
      </w:r>
    </w:p>
    <w:p w14:paraId="7C650C89" w14:textId="6C64B88C" w:rsidR="00E65CDD" w:rsidDel="00612C41" w:rsidRDefault="00E65CDD" w:rsidP="00E65CDD">
      <w:pPr>
        <w:pStyle w:val="BodyText"/>
        <w:rPr>
          <w:del w:id="871" w:author="Peter Dobson" w:date="2016-10-12T11:18:00Z"/>
        </w:rPr>
      </w:pPr>
      <w:del w:id="872" w:author="Peter Dobson" w:date="2016-10-12T11:18:00Z">
        <w:r w:rsidDel="00612C41">
          <w:delText>It should also be noted that in some areas an acceptable solution may be to use lower-priced batteries and accept that their replacement may be necessary more frequently than for specialist batteries.  Such a decision will be influenced by the cost of accessing the AtoN site, and by the ease of fast access in the event of a failure.</w:delText>
        </w:r>
      </w:del>
    </w:p>
    <w:p w14:paraId="4B9EED6A" w14:textId="65E4CB5A" w:rsidR="00E65CDD" w:rsidDel="00B625C3" w:rsidRDefault="00E65CDD" w:rsidP="002E6C6C">
      <w:pPr>
        <w:pStyle w:val="Heading3"/>
        <w:rPr>
          <w:del w:id="873" w:author="Peter Dobson" w:date="2016-10-12T11:11:00Z"/>
        </w:rPr>
      </w:pPr>
      <w:bookmarkStart w:id="874" w:name="_Toc456175549"/>
      <w:del w:id="875" w:author="Peter Dobson" w:date="2016-10-12T11:11:00Z">
        <w:r w:rsidDel="00B625C3">
          <w:delText>Heritage</w:delText>
        </w:r>
        <w:bookmarkEnd w:id="874"/>
      </w:del>
    </w:p>
    <w:p w14:paraId="2B06C8E9" w14:textId="4389AAAB" w:rsidR="00E65CDD" w:rsidDel="00B625C3" w:rsidRDefault="00E65CDD" w:rsidP="00E65CDD">
      <w:pPr>
        <w:pStyle w:val="BodyText"/>
        <w:rPr>
          <w:del w:id="876" w:author="Peter Dobson" w:date="2016-10-12T11:11:00Z"/>
        </w:rPr>
      </w:pPr>
      <w:del w:id="877" w:author="Peter Dobson" w:date="2016-10-12T11:11:00Z">
        <w:r w:rsidDel="00B625C3">
          <w:delText>With certain AtoN refurbishment or replacement projects, heritage issue may become a consideration.  The costs of replacing an ‘Artefact’ piece of equipment cannot be overlooked.  These costs are not only monetary, but could be deemed to be a cost on history and could be ignored to the projects detriment.  Consideration therefore should be given to the re-use in the new project or leaving the redundant equipment ‘In situ’ for others to see, or relocation of the artefact to a museum or similar place.  In any case the cost of any solution should include this.</w:delText>
        </w:r>
      </w:del>
    </w:p>
    <w:p w14:paraId="3E565E79" w14:textId="6F08B995" w:rsidR="00E65CDD" w:rsidDel="00612C41" w:rsidRDefault="00E65CDD" w:rsidP="002E6C6C">
      <w:pPr>
        <w:pStyle w:val="Heading3"/>
        <w:rPr>
          <w:del w:id="878" w:author="Peter Dobson" w:date="2016-10-12T11:20:00Z"/>
        </w:rPr>
      </w:pPr>
      <w:bookmarkStart w:id="879" w:name="_Toc456175550"/>
      <w:del w:id="880" w:author="Peter Dobson" w:date="2016-10-12T11:20:00Z">
        <w:r w:rsidDel="00612C41">
          <w:delText>Design life</w:delText>
        </w:r>
        <w:bookmarkEnd w:id="879"/>
      </w:del>
    </w:p>
    <w:p w14:paraId="12731AE8" w14:textId="5B03518E" w:rsidR="00E65CDD" w:rsidDel="00612C41" w:rsidRDefault="00E65CDD" w:rsidP="00E65CDD">
      <w:pPr>
        <w:pStyle w:val="BodyText"/>
        <w:rPr>
          <w:del w:id="881" w:author="Peter Dobson" w:date="2016-10-12T11:20:00Z"/>
        </w:rPr>
      </w:pPr>
      <w:del w:id="882" w:author="Peter Dobson" w:date="2016-10-12T11:20:00Z">
        <w:r w:rsidDel="00612C41">
          <w:delText>To enable a final solution to be defined and agreed by the initiating entity a clear view should be available to them that encompasses all the initial criteria, or at least offers them options for consideration.</w:delText>
        </w:r>
      </w:del>
    </w:p>
    <w:p w14:paraId="64DBECAD" w14:textId="6D671782" w:rsidR="00E65CDD" w:rsidRDefault="00E65CDD" w:rsidP="002E6C6C">
      <w:pPr>
        <w:pStyle w:val="Heading2"/>
      </w:pPr>
      <w:bookmarkStart w:id="883" w:name="_Toc456175551"/>
      <w:r>
        <w:t>Implementation and In-Service phases</w:t>
      </w:r>
      <w:bookmarkEnd w:id="883"/>
    </w:p>
    <w:p w14:paraId="26FDB7DC" w14:textId="77777777" w:rsidR="002E6C6C" w:rsidRPr="002E6C6C" w:rsidRDefault="002E6C6C" w:rsidP="002E6C6C">
      <w:pPr>
        <w:pStyle w:val="Heading2separationline"/>
      </w:pPr>
    </w:p>
    <w:p w14:paraId="6413A41A" w14:textId="77777777" w:rsidR="00E65CDD" w:rsidRDefault="00E65CDD" w:rsidP="00E65CDD">
      <w:pPr>
        <w:pStyle w:val="BodyText"/>
      </w:pPr>
      <w:r>
        <w:t>During the in-service life of the AtoN equipment, it is important to monitor the performance of the equipment to ensure the protection of the environment.  Appropriate measures should be taken to limit the impact of the maintenance activities on the environment.</w:t>
      </w:r>
    </w:p>
    <w:p w14:paraId="608B71EE" w14:textId="77777777" w:rsidR="00E65CDD" w:rsidRDefault="00E65CDD" w:rsidP="00E65CDD">
      <w:pPr>
        <w:pStyle w:val="BodyText"/>
      </w:pPr>
      <w:r>
        <w:t>Maintenance activities should be appropriate to protect the heritage status of the sites and be compliant with the current regulation, where applicable.</w:t>
      </w:r>
    </w:p>
    <w:p w14:paraId="609E944C" w14:textId="77777777" w:rsidR="00E65CDD" w:rsidRDefault="00E65CDD" w:rsidP="00E65CDD">
      <w:pPr>
        <w:pStyle w:val="BodyText"/>
      </w:pPr>
      <w:r>
        <w:t>It is recommended that the maintenance requirements be evaluated during the conception phase in a manner to extend the maintenance interval wherever possible.</w:t>
      </w:r>
    </w:p>
    <w:p w14:paraId="3EAC0379" w14:textId="6E834078" w:rsidR="00E65CDD" w:rsidRDefault="00E65CDD" w:rsidP="002E6C6C">
      <w:pPr>
        <w:pStyle w:val="Heading2"/>
      </w:pPr>
      <w:bookmarkStart w:id="884" w:name="_Toc456175552"/>
      <w:r>
        <w:t>Disposal phase</w:t>
      </w:r>
      <w:bookmarkEnd w:id="884"/>
    </w:p>
    <w:p w14:paraId="3C4D3BB9" w14:textId="77777777" w:rsidR="002E6C6C" w:rsidRPr="002E6C6C" w:rsidRDefault="002E6C6C" w:rsidP="002E6C6C">
      <w:pPr>
        <w:pStyle w:val="Heading2separationline"/>
      </w:pPr>
    </w:p>
    <w:p w14:paraId="680E06F5" w14:textId="77777777" w:rsidR="00E65CDD" w:rsidRDefault="00E65CDD" w:rsidP="00E65CDD">
      <w:pPr>
        <w:pStyle w:val="BodyText"/>
      </w:pPr>
      <w:r>
        <w:lastRenderedPageBreak/>
        <w:t>The disposal of any equipment has to be considered during the conception phase in order to minimize the impact on the environment.</w:t>
      </w:r>
    </w:p>
    <w:p w14:paraId="7D2DC236" w14:textId="5E9171E5" w:rsidR="00E65CDD" w:rsidRDefault="00E65CDD" w:rsidP="00E65CDD">
      <w:pPr>
        <w:pStyle w:val="BodyText"/>
      </w:pPr>
      <w:r>
        <w:t>Disposal of equipment containing hazardous materials is an increasingly important factor and the emphasis must be put on reworking/reusing components to extend life and then the re-cycling of equipment in preference to disposal.  Dis</w:t>
      </w:r>
      <w:r w:rsidR="002E6C6C">
        <w:t>posal of non-reusable equipment</w:t>
      </w:r>
      <w:r>
        <w:t xml:space="preserve"> or components should be limited to the minimum.</w:t>
      </w:r>
    </w:p>
    <w:p w14:paraId="5F809052" w14:textId="77777777" w:rsidR="00E65CDD" w:rsidRDefault="00E65CDD" w:rsidP="00E65CDD">
      <w:pPr>
        <w:pStyle w:val="BodyText"/>
      </w:pPr>
      <w:r>
        <w:t>It is important to ensure that any disposal of AtoN equipment is done according to current regulations and limits the negative impact on the environment as much as possible.</w:t>
      </w:r>
    </w:p>
    <w:p w14:paraId="059FAED1" w14:textId="6DEEBD05" w:rsidR="00E65CDD" w:rsidRDefault="00E65CDD" w:rsidP="00E65CDD">
      <w:pPr>
        <w:pStyle w:val="BodyText"/>
      </w:pPr>
      <w:r>
        <w:t>Consideration should be given to passing on obsolete equipment to a museum, if it might be of interest to future generations.</w:t>
      </w:r>
    </w:p>
    <w:p w14:paraId="71FCB2FB" w14:textId="5B064513" w:rsidR="0001121C" w:rsidRPr="0089768F" w:rsidRDefault="0001121C" w:rsidP="0001121C">
      <w:pPr>
        <w:pStyle w:val="Heading1"/>
      </w:pPr>
      <w:bookmarkStart w:id="885" w:name="_Toc456175553"/>
      <w:r w:rsidRPr="0089768F">
        <w:t>ACRONYMS</w:t>
      </w:r>
      <w:bookmarkEnd w:id="885"/>
    </w:p>
    <w:p w14:paraId="066B3CC0" w14:textId="77777777" w:rsidR="0001121C" w:rsidRDefault="0001121C" w:rsidP="0001121C">
      <w:pPr>
        <w:pStyle w:val="Heading1separatationline"/>
      </w:pPr>
    </w:p>
    <w:p w14:paraId="6C709FD3" w14:textId="5B79CE07" w:rsidR="004D5476" w:rsidRDefault="004D5476" w:rsidP="0001121C">
      <w:pPr>
        <w:pStyle w:val="Acronym"/>
        <w:rPr>
          <w:ins w:id="886" w:author="Peter Dobson" w:date="2016-10-12T11:47:00Z"/>
        </w:rPr>
      </w:pPr>
      <w:ins w:id="887" w:author="Peter Dobson" w:date="2016-10-12T11:47:00Z">
        <w:r>
          <w:t>AIS</w:t>
        </w:r>
        <w:r>
          <w:tab/>
          <w:t>Automatic Identification System</w:t>
        </w:r>
      </w:ins>
    </w:p>
    <w:p w14:paraId="1694D24C" w14:textId="2925781E" w:rsidR="008B67AA" w:rsidDel="00AE6E4B" w:rsidRDefault="008B67AA" w:rsidP="0001121C">
      <w:pPr>
        <w:pStyle w:val="Acronym"/>
        <w:rPr>
          <w:del w:id="888" w:author="Peter Dobson" w:date="2016-10-12T11:36:00Z"/>
        </w:rPr>
      </w:pPr>
      <w:del w:id="889" w:author="Peter Dobson" w:date="2016-10-12T11:36:00Z">
        <w:r w:rsidDel="00AE6E4B">
          <w:delText>Ah/day</w:delText>
        </w:r>
        <w:r w:rsidDel="00AE6E4B">
          <w:tab/>
          <w:delText>Ampere hour(s) per day</w:delText>
        </w:r>
      </w:del>
    </w:p>
    <w:p w14:paraId="1A94D401" w14:textId="2E46648D" w:rsidR="0001121C" w:rsidRDefault="00893194" w:rsidP="0001121C">
      <w:pPr>
        <w:pStyle w:val="Acronym"/>
      </w:pPr>
      <w:r>
        <w:t>AtoN</w:t>
      </w:r>
      <w:r>
        <w:tab/>
        <w:t>Aid(s) to Navigation</w:t>
      </w:r>
    </w:p>
    <w:p w14:paraId="307CC953" w14:textId="069F8CD5" w:rsidR="00731217" w:rsidDel="00AE6E4B" w:rsidRDefault="00731217" w:rsidP="0001121C">
      <w:pPr>
        <w:pStyle w:val="Acronym"/>
        <w:rPr>
          <w:del w:id="890" w:author="Peter Dobson" w:date="2016-10-12T11:36:00Z"/>
        </w:rPr>
      </w:pPr>
      <w:del w:id="891" w:author="Peter Dobson" w:date="2016-10-12T11:36:00Z">
        <w:r w:rsidDel="00AE6E4B">
          <w:delText>AW־¹</w:delText>
        </w:r>
        <w:r w:rsidDel="00AE6E4B">
          <w:tab/>
        </w:r>
        <w:r w:rsidR="003E13D9" w:rsidDel="00AE6E4B">
          <w:delText>1067-0</w:delText>
        </w:r>
      </w:del>
    </w:p>
    <w:p w14:paraId="68DDC7AA" w14:textId="6C696627" w:rsidR="00731217" w:rsidDel="00AE6E4B" w:rsidRDefault="00731217" w:rsidP="0001121C">
      <w:pPr>
        <w:pStyle w:val="Acronym"/>
        <w:rPr>
          <w:del w:id="892" w:author="Peter Dobson" w:date="2016-10-12T11:36:00Z"/>
        </w:rPr>
      </w:pPr>
      <w:del w:id="893" w:author="Peter Dobson" w:date="2016-10-12T11:36:00Z">
        <w:r w:rsidDel="00AE6E4B">
          <w:delText>cm</w:delText>
        </w:r>
        <w:r w:rsidRPr="00731217" w:rsidDel="00AE6E4B">
          <w:rPr>
            <w:vertAlign w:val="superscript"/>
          </w:rPr>
          <w:delText>2</w:delText>
        </w:r>
        <w:r w:rsidDel="00AE6E4B">
          <w:tab/>
          <w:delText>square centimetre(s)</w:delText>
        </w:r>
      </w:del>
    </w:p>
    <w:p w14:paraId="2522C294" w14:textId="2280E33A" w:rsidR="008B67AA" w:rsidDel="00AE6E4B" w:rsidRDefault="008B67AA" w:rsidP="0001121C">
      <w:pPr>
        <w:pStyle w:val="Acronym"/>
        <w:rPr>
          <w:del w:id="894" w:author="Peter Dobson" w:date="2016-10-12T11:36:00Z"/>
        </w:rPr>
      </w:pPr>
      <w:del w:id="895" w:author="Peter Dobson" w:date="2016-10-12T11:36:00Z">
        <w:r w:rsidDel="00AE6E4B">
          <w:delText>DC</w:delText>
        </w:r>
        <w:r w:rsidDel="00AE6E4B">
          <w:tab/>
          <w:delText>Direct current</w:delText>
        </w:r>
      </w:del>
    </w:p>
    <w:p w14:paraId="3B8B3DE2" w14:textId="4599E1B1" w:rsidR="00731217" w:rsidDel="00AE6E4B" w:rsidRDefault="00731217" w:rsidP="0001121C">
      <w:pPr>
        <w:pStyle w:val="Acronym"/>
        <w:rPr>
          <w:del w:id="896" w:author="Peter Dobson" w:date="2016-10-12T11:36:00Z"/>
        </w:rPr>
      </w:pPr>
      <w:del w:id="897" w:author="Peter Dobson" w:date="2016-10-12T11:36:00Z">
        <w:r w:rsidDel="00AE6E4B">
          <w:delText>FF</w:delText>
        </w:r>
        <w:r w:rsidDel="00AE6E4B">
          <w:tab/>
          <w:delText>Fill factor</w:delText>
        </w:r>
      </w:del>
    </w:p>
    <w:p w14:paraId="1DD6C2C8" w14:textId="0A0DB74B" w:rsidR="008B67AA" w:rsidRDefault="008B67AA" w:rsidP="0001121C">
      <w:pPr>
        <w:pStyle w:val="Acronym"/>
      </w:pPr>
      <w:r>
        <w:t>HAWG</w:t>
      </w:r>
      <w:r>
        <w:tab/>
        <w:t>Horizontal Axis Wind Generator</w:t>
      </w:r>
    </w:p>
    <w:p w14:paraId="3DFF0A01" w14:textId="6FACABA6" w:rsidR="008B67AA" w:rsidRDefault="008B67AA" w:rsidP="0001121C">
      <w:pPr>
        <w:pStyle w:val="Acronym"/>
      </w:pPr>
      <w:r>
        <w:t>IALA</w:t>
      </w:r>
      <w:r>
        <w:tab/>
      </w:r>
      <w:r w:rsidR="003E13D9" w:rsidRPr="00754D7E">
        <w:t>International Association of Marine Aids to Navigation and Lighthouse Authorities</w:t>
      </w:r>
    </w:p>
    <w:p w14:paraId="52B482F3" w14:textId="0AA46C8A" w:rsidR="003E13D9" w:rsidRPr="003E13D9" w:rsidDel="004D5476" w:rsidRDefault="008B67AA" w:rsidP="003E13D9">
      <w:pPr>
        <w:pStyle w:val="Acronym"/>
        <w:rPr>
          <w:del w:id="898" w:author="Peter Dobson" w:date="2016-10-12T11:43:00Z"/>
          <w:rFonts w:cs="Arial"/>
          <w:bCs/>
          <w:color w:val="575757"/>
        </w:rPr>
      </w:pPr>
      <w:del w:id="899" w:author="Peter Dobson" w:date="2016-10-12T11:43:00Z">
        <w:r w:rsidDel="004D5476">
          <w:delText>IEC TC</w:delText>
        </w:r>
        <w:r w:rsidDel="004D5476">
          <w:tab/>
        </w:r>
        <w:r w:rsidR="003E13D9" w:rsidRPr="003E13D9" w:rsidDel="004D5476">
          <w:rPr>
            <w:rFonts w:cs="Arial"/>
            <w:bCs/>
            <w:color w:val="000000" w:themeColor="text1"/>
          </w:rPr>
          <w:delText>International Electrotechnical Commission – Technical Committee</w:delText>
        </w:r>
      </w:del>
    </w:p>
    <w:p w14:paraId="4334540E" w14:textId="43B83992" w:rsidR="00731217" w:rsidDel="004D5476" w:rsidRDefault="00731217" w:rsidP="0001121C">
      <w:pPr>
        <w:pStyle w:val="Acronym"/>
        <w:rPr>
          <w:del w:id="900" w:author="Peter Dobson" w:date="2016-10-12T11:43:00Z"/>
        </w:rPr>
      </w:pPr>
      <w:del w:id="901" w:author="Peter Dobson" w:date="2016-10-12T11:43:00Z">
        <w:r w:rsidDel="004D5476">
          <w:delText>m</w:delText>
        </w:r>
        <w:r w:rsidRPr="00731217" w:rsidDel="004D5476">
          <w:rPr>
            <w:vertAlign w:val="superscript"/>
          </w:rPr>
          <w:delText>2</w:delText>
        </w:r>
        <w:r w:rsidDel="004D5476">
          <w:tab/>
          <w:delText>square metre(s)</w:delText>
        </w:r>
      </w:del>
    </w:p>
    <w:p w14:paraId="54BEA2DE" w14:textId="7BA35EC0" w:rsidR="008B67AA" w:rsidRDefault="008B67AA" w:rsidP="0001121C">
      <w:pPr>
        <w:pStyle w:val="Acronym"/>
      </w:pPr>
      <w:r>
        <w:t>Ni</w:t>
      </w:r>
      <w:r>
        <w:tab/>
      </w:r>
      <w:ins w:id="902" w:author="Peter Dobson" w:date="2016-10-12T11:44:00Z">
        <w:r w:rsidR="004D5476">
          <w:t>Nickel</w:t>
        </w:r>
      </w:ins>
    </w:p>
    <w:p w14:paraId="62392C26" w14:textId="5677F109" w:rsidR="008B67AA" w:rsidRDefault="008B67AA" w:rsidP="0001121C">
      <w:pPr>
        <w:pStyle w:val="Acronym"/>
      </w:pPr>
      <w:r>
        <w:t>NiCd</w:t>
      </w:r>
      <w:r>
        <w:tab/>
      </w:r>
      <w:r w:rsidR="003E13D9" w:rsidRPr="002B6385">
        <w:t>Nickel Cadmium</w:t>
      </w:r>
    </w:p>
    <w:p w14:paraId="348D6279" w14:textId="4576F59E" w:rsidR="00731217" w:rsidDel="004D5476" w:rsidRDefault="00731217" w:rsidP="0001121C">
      <w:pPr>
        <w:pStyle w:val="Acronym"/>
        <w:rPr>
          <w:del w:id="903" w:author="Peter Dobson" w:date="2016-10-12T11:44:00Z"/>
        </w:rPr>
      </w:pPr>
      <w:del w:id="904" w:author="Peter Dobson" w:date="2016-10-12T11:44:00Z">
        <w:r w:rsidDel="004D5476">
          <w:delText>PV</w:delText>
        </w:r>
        <w:r w:rsidDel="004D5476">
          <w:tab/>
          <w:delText>Photovoltaic</w:delText>
        </w:r>
      </w:del>
    </w:p>
    <w:p w14:paraId="46062B34" w14:textId="75B4380A" w:rsidR="008B67AA" w:rsidRDefault="008B67AA" w:rsidP="0001121C">
      <w:pPr>
        <w:pStyle w:val="Acronym"/>
      </w:pPr>
      <w:r>
        <w:t>RACON</w:t>
      </w:r>
      <w:r>
        <w:tab/>
        <w:t>Radar beacon</w:t>
      </w:r>
    </w:p>
    <w:p w14:paraId="3486A15E" w14:textId="6AE1D34F" w:rsidR="008B67AA" w:rsidDel="004D5476" w:rsidRDefault="008B67AA" w:rsidP="0001121C">
      <w:pPr>
        <w:pStyle w:val="Acronym"/>
        <w:rPr>
          <w:del w:id="905" w:author="Peter Dobson" w:date="2016-10-12T11:48:00Z"/>
        </w:rPr>
      </w:pPr>
      <w:del w:id="906" w:author="Peter Dobson" w:date="2016-10-12T11:48:00Z">
        <w:r w:rsidDel="004D5476">
          <w:delText>SOC</w:delText>
        </w:r>
        <w:r w:rsidDel="004D5476">
          <w:tab/>
          <w:delText>State of charge</w:delText>
        </w:r>
      </w:del>
    </w:p>
    <w:p w14:paraId="36A9B081" w14:textId="68BA2FD4" w:rsidR="008B67AA" w:rsidRDefault="008B67AA" w:rsidP="0001121C">
      <w:pPr>
        <w:pStyle w:val="Acronym"/>
      </w:pPr>
      <w:r>
        <w:t>UR</w:t>
      </w:r>
      <w:r>
        <w:tab/>
        <w:t>User Requirement</w:t>
      </w:r>
    </w:p>
    <w:p w14:paraId="49C9C782" w14:textId="747465B2" w:rsidR="008B67AA" w:rsidDel="004D5476" w:rsidRDefault="008B67AA" w:rsidP="0001121C">
      <w:pPr>
        <w:pStyle w:val="Acronym"/>
        <w:rPr>
          <w:del w:id="907" w:author="Peter Dobson" w:date="2016-10-12T11:48:00Z"/>
        </w:rPr>
      </w:pPr>
      <w:del w:id="908" w:author="Peter Dobson" w:date="2016-10-12T11:48:00Z">
        <w:r w:rsidDel="004D5476">
          <w:delText>VAWG</w:delText>
        </w:r>
        <w:r w:rsidDel="004D5476">
          <w:tab/>
          <w:delText>Vertical Axis Wind Generator</w:delText>
        </w:r>
      </w:del>
    </w:p>
    <w:p w14:paraId="6EB85779" w14:textId="0EEED77E" w:rsidR="008B67AA" w:rsidDel="004D5476" w:rsidRDefault="008B67AA" w:rsidP="0001121C">
      <w:pPr>
        <w:pStyle w:val="Acronym"/>
        <w:rPr>
          <w:del w:id="909" w:author="Peter Dobson" w:date="2016-10-12T11:48:00Z"/>
        </w:rPr>
      </w:pPr>
      <w:del w:id="910" w:author="Peter Dobson" w:date="2016-10-12T11:48:00Z">
        <w:r w:rsidDel="004D5476">
          <w:delText>VRLA</w:delText>
        </w:r>
        <w:r w:rsidDel="004D5476">
          <w:tab/>
        </w:r>
        <w:r w:rsidRPr="00E53A58" w:rsidDel="004D5476">
          <w:delText>Valve Regulated Lead Acid</w:delText>
        </w:r>
        <w:r w:rsidDel="004D5476">
          <w:delText xml:space="preserve"> (battery)</w:delText>
        </w:r>
      </w:del>
    </w:p>
    <w:p w14:paraId="7EFFD3CA" w14:textId="4D8221A6" w:rsidR="008B67AA" w:rsidRDefault="008B67AA" w:rsidP="0001121C">
      <w:pPr>
        <w:pStyle w:val="Acronym"/>
      </w:pPr>
      <w:r>
        <w:t>Wh/day</w:t>
      </w:r>
      <w:r>
        <w:tab/>
        <w:t>Watt hour(s) per day</w:t>
      </w:r>
    </w:p>
    <w:p w14:paraId="536329CD" w14:textId="72F9F818" w:rsidR="003119D2" w:rsidRDefault="00BF6AF6" w:rsidP="003119D2">
      <w:pPr>
        <w:pStyle w:val="Heading1"/>
      </w:pPr>
      <w:bookmarkStart w:id="911" w:name="_Toc456175554"/>
      <w:r>
        <w:rPr>
          <w:caps w:val="0"/>
        </w:rPr>
        <w:t>REFERENCES</w:t>
      </w:r>
      <w:bookmarkEnd w:id="911"/>
    </w:p>
    <w:p w14:paraId="1E477CDC" w14:textId="77777777" w:rsidR="003119D2" w:rsidRDefault="003119D2" w:rsidP="003119D2">
      <w:pPr>
        <w:pStyle w:val="Heading1separatationline"/>
      </w:pPr>
    </w:p>
    <w:p w14:paraId="5411E698" w14:textId="273CD167" w:rsidR="003119D2" w:rsidRDefault="00A72AED" w:rsidP="00A72AED">
      <w:pPr>
        <w:pStyle w:val="Reference"/>
      </w:pPr>
      <w:bookmarkStart w:id="912" w:name="_Ref453949834"/>
      <w:r>
        <w:t>IEC TC 82 ‘Solar photovoltaic energy systems Guide: Glossary of terms and symbols used in solar photovoltaic energy systems - part I - 82/154’</w:t>
      </w:r>
      <w:bookmarkEnd w:id="912"/>
    </w:p>
    <w:p w14:paraId="7E6B32D8" w14:textId="718A8B84" w:rsidR="00A72AED" w:rsidRPr="003119D2" w:rsidRDefault="00A72AED" w:rsidP="00A72AED">
      <w:pPr>
        <w:pStyle w:val="Reference"/>
      </w:pPr>
      <w:bookmarkStart w:id="913" w:name="_Ref453949921"/>
      <w:r>
        <w:t>IALA Dictionary</w:t>
      </w:r>
      <w:bookmarkEnd w:id="913"/>
    </w:p>
    <w:p w14:paraId="0D40054F" w14:textId="77777777" w:rsidR="002E6C6C" w:rsidRDefault="002E6C6C">
      <w:pPr>
        <w:spacing w:after="200" w:line="276" w:lineRule="auto"/>
        <w:rPr>
          <w:sz w:val="22"/>
        </w:rPr>
      </w:pPr>
      <w:r>
        <w:br w:type="page"/>
      </w:r>
    </w:p>
    <w:p w14:paraId="5A024A89" w14:textId="7AD66079" w:rsidR="00E65CDD" w:rsidRDefault="00E65CDD" w:rsidP="002E6C6C">
      <w:pPr>
        <w:pStyle w:val="Annex"/>
      </w:pPr>
      <w:bookmarkStart w:id="914" w:name="_Toc456175555"/>
      <w:commentRangeStart w:id="915"/>
      <w:r>
        <w:lastRenderedPageBreak/>
        <w:t>SOLAR PHOTOVOLTAIC GLOSSARY</w:t>
      </w:r>
      <w:bookmarkEnd w:id="914"/>
      <w:commentRangeEnd w:id="915"/>
      <w:r w:rsidR="00AE6E4B">
        <w:rPr>
          <w:rStyle w:val="CommentReference"/>
          <w:b w:val="0"/>
          <w:i w:val="0"/>
          <w:caps w:val="0"/>
          <w:color w:val="auto"/>
          <w:u w:val="none"/>
        </w:rPr>
        <w:commentReference w:id="915"/>
      </w:r>
    </w:p>
    <w:p w14:paraId="24F255F8" w14:textId="42234151" w:rsidR="00E65CDD" w:rsidRDefault="00E65CDD" w:rsidP="00E65CDD">
      <w:pPr>
        <w:pStyle w:val="BodyText"/>
      </w:pPr>
      <w:r>
        <w:t xml:space="preserve">Note that the terms relating to the solar photovoltaic part of the system are extracted from IEC TC 82 </w:t>
      </w:r>
      <w:r w:rsidR="00A72AED">
        <w:fldChar w:fldCharType="begin"/>
      </w:r>
      <w:r w:rsidR="00A72AED">
        <w:instrText xml:space="preserve"> REF _Ref453949834 \r \h </w:instrText>
      </w:r>
      <w:r w:rsidR="00A72AED">
        <w:fldChar w:fldCharType="separate"/>
      </w:r>
      <w:r w:rsidR="00A72AED">
        <w:t>[1]</w:t>
      </w:r>
      <w:r w:rsidR="00A72AED">
        <w:fldChar w:fldCharType="end"/>
      </w:r>
      <w:r w:rsidR="00A72AED">
        <w:t>.</w:t>
      </w:r>
    </w:p>
    <w:p w14:paraId="7FD8C9A8" w14:textId="7067EBEF" w:rsidR="00E65CDD" w:rsidRDefault="00E65CDD" w:rsidP="00E65CDD">
      <w:pPr>
        <w:pStyle w:val="BodyText"/>
      </w:pPr>
      <w:r>
        <w:t>Attention is drawn to the IALA Dictionary</w:t>
      </w:r>
      <w:r w:rsidR="00A72AED">
        <w:t xml:space="preserve"> </w:t>
      </w:r>
      <w:r w:rsidR="00A72AED">
        <w:fldChar w:fldCharType="begin"/>
      </w:r>
      <w:r w:rsidR="00A72AED">
        <w:instrText xml:space="preserve"> REF _Ref453949921 \r \h </w:instrText>
      </w:r>
      <w:r w:rsidR="00A72AED">
        <w:fldChar w:fldCharType="separate"/>
      </w:r>
      <w:r w:rsidR="00A72AED">
        <w:t>[2]</w:t>
      </w:r>
      <w:r w:rsidR="00A72AED">
        <w:fldChar w:fldCharType="end"/>
      </w:r>
      <w:r>
        <w:t xml:space="preserve">, chapter 6, Power Supplies for Stations, Section </w:t>
      </w:r>
      <w:ins w:id="916" w:author="Peter Dobson" w:date="2016-10-12T11:40:00Z">
        <w:r w:rsidR="004D5476">
          <w:t>3</w:t>
        </w:r>
      </w:ins>
      <w:del w:id="917" w:author="Peter Dobson" w:date="2016-10-12T11:40:00Z">
        <w:r w:rsidDel="004D5476">
          <w:delText>2</w:delText>
        </w:r>
      </w:del>
      <w:r>
        <w:t xml:space="preserve"> Natural Energy Sources and Low Level Sources.  Also Section 4 Electrochemical Cells and Batteries.</w:t>
      </w:r>
    </w:p>
    <w:p w14:paraId="3ABD2592" w14:textId="77777777" w:rsidR="00E65CDD" w:rsidRPr="002E6C6C" w:rsidRDefault="00E65CDD" w:rsidP="00E65CDD">
      <w:pPr>
        <w:pStyle w:val="BodyText"/>
        <w:rPr>
          <w:b/>
          <w:i/>
          <w:color w:val="407EC9"/>
        </w:rPr>
      </w:pPr>
      <w:r w:rsidRPr="002E6C6C">
        <w:rPr>
          <w:b/>
          <w:i/>
          <w:color w:val="407EC9"/>
        </w:rPr>
        <w:t>Array:</w:t>
      </w:r>
    </w:p>
    <w:p w14:paraId="05572F7B" w14:textId="77777777" w:rsidR="00E65CDD" w:rsidRDefault="00E65CDD" w:rsidP="00E65CDD">
      <w:pPr>
        <w:pStyle w:val="BodyText"/>
      </w:pPr>
      <w:r>
        <w:t>A mechanically integrated assembly of modules or panels together with support structure but exclusive of foundation, tracking, thermal control and other such components, to form a DC power producing unit.</w:t>
      </w:r>
    </w:p>
    <w:p w14:paraId="7CC52233" w14:textId="77777777" w:rsidR="00E65CDD" w:rsidRPr="002E6C6C" w:rsidRDefault="00E65CDD" w:rsidP="00E65CDD">
      <w:pPr>
        <w:pStyle w:val="BodyText"/>
        <w:rPr>
          <w:b/>
          <w:i/>
        </w:rPr>
      </w:pPr>
      <w:r w:rsidRPr="002E6C6C">
        <w:rPr>
          <w:b/>
          <w:i/>
          <w:color w:val="407EC9"/>
        </w:rPr>
        <w:t>Autonomy of a Battery:</w:t>
      </w:r>
    </w:p>
    <w:p w14:paraId="31BDF849" w14:textId="77777777" w:rsidR="00E65CDD" w:rsidRDefault="00E65CDD" w:rsidP="00E65CDD">
      <w:pPr>
        <w:pStyle w:val="BodyText"/>
      </w:pPr>
      <w:r>
        <w:t>The autonomy of a battery is a theoretical concept.  It indicates the time in days (or hours) a battery will take to discharge from a fully charged state [100 % state of charge (SOC)] to a chosen cut-off level state of charge, powering the AtoN system without any energy coming from the generator.</w:t>
      </w:r>
    </w:p>
    <w:p w14:paraId="5FEAE8CD" w14:textId="77777777" w:rsidR="00E65CDD" w:rsidRDefault="00E65CDD" w:rsidP="00E65CDD">
      <w:pPr>
        <w:pStyle w:val="BodyText"/>
      </w:pPr>
      <w:r>
        <w:t>The cut-off level is chosen by the designer according to the battery technology used.</w:t>
      </w:r>
    </w:p>
    <w:p w14:paraId="51F1E9F9" w14:textId="77777777" w:rsidR="00E65CDD" w:rsidRDefault="00E65CDD" w:rsidP="00E65CDD">
      <w:pPr>
        <w:pStyle w:val="BodyText"/>
      </w:pPr>
      <w:r>
        <w:t>It should be noted that the electrical power consumed by the AtoN system (in Ah/day or Wh/day) may vary with weather conditions and/or season of the year.  It is recommended to use the worst conditions (night duration &amp; temperature) to calculate the battery autonomy.</w:t>
      </w:r>
    </w:p>
    <w:p w14:paraId="38A56275" w14:textId="050B8FFE" w:rsidR="002E6C6C" w:rsidRDefault="00F773A9" w:rsidP="00F773A9">
      <w:pPr>
        <w:jc w:val="center"/>
      </w:pPr>
      <w:r w:rsidRPr="00F773A9">
        <w:rPr>
          <w:noProof/>
          <w:lang w:val="en-AU" w:eastAsia="en-AU"/>
        </w:rPr>
        <mc:AlternateContent>
          <mc:Choice Requires="wpg">
            <w:drawing>
              <wp:inline distT="0" distB="0" distL="0" distR="0" wp14:anchorId="279FB660" wp14:editId="43916BDC">
                <wp:extent cx="5266943" cy="4509135"/>
                <wp:effectExtent l="0" t="50800" r="0" b="0"/>
                <wp:docPr id="123" name="Group 1"/>
                <wp:cNvGraphicFramePr/>
                <a:graphic xmlns:a="http://schemas.openxmlformats.org/drawingml/2006/main">
                  <a:graphicData uri="http://schemas.microsoft.com/office/word/2010/wordprocessingGroup">
                    <wpg:wgp>
                      <wpg:cNvGrpSpPr/>
                      <wpg:grpSpPr>
                        <a:xfrm>
                          <a:off x="0" y="0"/>
                          <a:ext cx="5266943" cy="4509135"/>
                          <a:chOff x="0" y="0"/>
                          <a:chExt cx="7103853" cy="5134041"/>
                        </a:xfrm>
                      </wpg:grpSpPr>
                      <wpg:grpSp>
                        <wpg:cNvPr id="124" name="Group 124"/>
                        <wpg:cNvGrpSpPr/>
                        <wpg:grpSpPr>
                          <a:xfrm>
                            <a:off x="839488" y="0"/>
                            <a:ext cx="5586412" cy="4700587"/>
                            <a:chOff x="839488" y="0"/>
                            <a:chExt cx="5586412" cy="4700587"/>
                          </a:xfrm>
                        </wpg:grpSpPr>
                        <wps:wsp>
                          <wps:cNvPr id="125" name="Straight Arrow Connector 125"/>
                          <wps:cNvCnPr/>
                          <wps:spPr>
                            <a:xfrm flipH="1" flipV="1">
                              <a:off x="839488" y="0"/>
                              <a:ext cx="14287" cy="4700587"/>
                            </a:xfrm>
                            <a:prstGeom prst="straightConnector1">
                              <a:avLst/>
                            </a:prstGeom>
                            <a:ln w="28575">
                              <a:tailEnd type="triangle"/>
                            </a:ln>
                          </wps:spPr>
                          <wps:style>
                            <a:lnRef idx="3">
                              <a:schemeClr val="dk1"/>
                            </a:lnRef>
                            <a:fillRef idx="0">
                              <a:schemeClr val="dk1"/>
                            </a:fillRef>
                            <a:effectRef idx="2">
                              <a:schemeClr val="dk1"/>
                            </a:effectRef>
                            <a:fontRef idx="minor">
                              <a:schemeClr val="tx1"/>
                            </a:fontRef>
                          </wps:style>
                          <wps:bodyPr/>
                        </wps:wsp>
                        <wps:wsp>
                          <wps:cNvPr id="126" name="Straight Arrow Connector 126"/>
                          <wps:cNvCnPr/>
                          <wps:spPr>
                            <a:xfrm flipV="1">
                              <a:off x="853775" y="4672012"/>
                              <a:ext cx="5572125" cy="2857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g:grpSp>
                      <wps:wsp>
                        <wps:cNvPr id="127" name="Straight Connector 127"/>
                        <wps:cNvCnPr/>
                        <wps:spPr>
                          <a:xfrm>
                            <a:off x="853775" y="1200150"/>
                            <a:ext cx="1071563"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8" name="Straight Connector 128"/>
                        <wps:cNvCnPr/>
                        <wps:spPr>
                          <a:xfrm>
                            <a:off x="1925338" y="1200151"/>
                            <a:ext cx="1885950" cy="1157287"/>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9" name="Straight Connector 129"/>
                        <wps:cNvCnPr/>
                        <wps:spPr>
                          <a:xfrm>
                            <a:off x="839488" y="2357438"/>
                            <a:ext cx="4860855" cy="0"/>
                          </a:xfrm>
                          <a:prstGeom prst="line">
                            <a:avLst/>
                          </a:prstGeom>
                          <a:ln>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30" name="Straight Connector 130"/>
                        <wps:cNvCnPr/>
                        <wps:spPr>
                          <a:xfrm>
                            <a:off x="1925338" y="1200150"/>
                            <a:ext cx="3775005" cy="0"/>
                          </a:xfrm>
                          <a:prstGeom prst="line">
                            <a:avLst/>
                          </a:prstGeom>
                          <a:ln>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31" name="Straight Connector 131"/>
                        <wps:cNvCnPr/>
                        <wps:spPr>
                          <a:xfrm>
                            <a:off x="1925338" y="1200150"/>
                            <a:ext cx="0" cy="3771278"/>
                          </a:xfrm>
                          <a:prstGeom prst="line">
                            <a:avLst/>
                          </a:prstGeom>
                          <a:ln>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132" name="Straight Connector 132"/>
                        <wps:cNvCnPr/>
                        <wps:spPr>
                          <a:xfrm>
                            <a:off x="3811288" y="1200150"/>
                            <a:ext cx="0" cy="3771278"/>
                          </a:xfrm>
                          <a:prstGeom prst="line">
                            <a:avLst/>
                          </a:prstGeom>
                          <a:ln>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133" name="Straight Arrow Connector 133"/>
                        <wps:cNvCnPr/>
                        <wps:spPr>
                          <a:xfrm flipV="1">
                            <a:off x="1925338" y="4822341"/>
                            <a:ext cx="1885950" cy="9939"/>
                          </a:xfrm>
                          <a:prstGeom prst="straightConnector1">
                            <a:avLst/>
                          </a:prstGeom>
                          <a:ln>
                            <a:solidFill>
                              <a:schemeClr val="tx1"/>
                            </a:solidFill>
                            <a:headEnd type="arrow"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134" name="Text Box 134"/>
                        <wps:cNvSpPr txBox="1"/>
                        <wps:spPr>
                          <a:xfrm>
                            <a:off x="6425735" y="4487104"/>
                            <a:ext cx="678118" cy="285079"/>
                          </a:xfrm>
                          <a:prstGeom prst="rect">
                            <a:avLst/>
                          </a:prstGeom>
                          <a:noFill/>
                        </wps:spPr>
                        <wps:txbx>
                          <w:txbxContent>
                            <w:p w14:paraId="285333C0" w14:textId="77777777" w:rsidR="00BA7305" w:rsidRDefault="00BA7305" w:rsidP="00F773A9">
                              <w:pPr>
                                <w:pStyle w:val="NormalWeb"/>
                                <w:rPr>
                                  <w:sz w:val="24"/>
                                </w:rPr>
                              </w:pPr>
                              <w:r>
                                <w:rPr>
                                  <w:rFonts w:asciiTheme="minorHAnsi" w:hAnsi="Calibri" w:cstheme="minorBidi"/>
                                  <w:color w:val="000000" w:themeColor="text1"/>
                                  <w:kern w:val="24"/>
                                </w:rPr>
                                <w:t>Time</w:t>
                              </w:r>
                            </w:p>
                          </w:txbxContent>
                        </wps:txbx>
                        <wps:bodyPr wrap="square" rtlCol="0">
                          <a:noAutofit/>
                        </wps:bodyPr>
                      </wps:wsp>
                      <wps:wsp>
                        <wps:cNvPr id="135" name="Text Box 135"/>
                        <wps:cNvSpPr txBox="1"/>
                        <wps:spPr>
                          <a:xfrm>
                            <a:off x="178767" y="1015430"/>
                            <a:ext cx="519989" cy="285079"/>
                          </a:xfrm>
                          <a:prstGeom prst="rect">
                            <a:avLst/>
                          </a:prstGeom>
                          <a:noFill/>
                        </wps:spPr>
                        <wps:txbx>
                          <w:txbxContent>
                            <w:p w14:paraId="1AF513B6" w14:textId="77777777" w:rsidR="00BA7305" w:rsidRDefault="00BA7305" w:rsidP="00F773A9">
                              <w:pPr>
                                <w:pStyle w:val="NormalWeb"/>
                                <w:rPr>
                                  <w:sz w:val="24"/>
                                </w:rPr>
                              </w:pPr>
                              <w:r>
                                <w:rPr>
                                  <w:rFonts w:asciiTheme="minorHAnsi" w:hAnsi="Calibri" w:cstheme="minorBidi"/>
                                  <w:color w:val="000000" w:themeColor="text1"/>
                                  <w:kern w:val="24"/>
                                </w:rPr>
                                <w:t>100</w:t>
                              </w:r>
                            </w:p>
                          </w:txbxContent>
                        </wps:txbx>
                        <wps:bodyPr wrap="square" rtlCol="0">
                          <a:noAutofit/>
                        </wps:bodyPr>
                      </wps:wsp>
                      <wps:wsp>
                        <wps:cNvPr id="136" name="Text Box 136"/>
                        <wps:cNvSpPr txBox="1"/>
                        <wps:spPr>
                          <a:xfrm>
                            <a:off x="2285922" y="4848962"/>
                            <a:ext cx="1109784" cy="285079"/>
                          </a:xfrm>
                          <a:prstGeom prst="rect">
                            <a:avLst/>
                          </a:prstGeom>
                          <a:noFill/>
                        </wps:spPr>
                        <wps:txbx>
                          <w:txbxContent>
                            <w:p w14:paraId="4701E11E" w14:textId="77777777" w:rsidR="00BA7305" w:rsidRDefault="00BA7305" w:rsidP="00F773A9">
                              <w:pPr>
                                <w:pStyle w:val="NormalWeb"/>
                                <w:rPr>
                                  <w:sz w:val="24"/>
                                </w:rPr>
                              </w:pPr>
                              <w:r>
                                <w:rPr>
                                  <w:rFonts w:asciiTheme="minorHAnsi" w:hAnsi="Calibri" w:cstheme="minorBidi"/>
                                  <w:color w:val="000000" w:themeColor="text1"/>
                                  <w:kern w:val="24"/>
                                </w:rPr>
                                <w:t>Autonomy</w:t>
                              </w:r>
                            </w:p>
                          </w:txbxContent>
                        </wps:txbx>
                        <wps:bodyPr wrap="square" rtlCol="0">
                          <a:noAutofit/>
                        </wps:bodyPr>
                      </wps:wsp>
                      <wps:wsp>
                        <wps:cNvPr id="137" name="Text Box 137"/>
                        <wps:cNvSpPr txBox="1"/>
                        <wps:spPr>
                          <a:xfrm>
                            <a:off x="378227" y="4492490"/>
                            <a:ext cx="320527" cy="301645"/>
                          </a:xfrm>
                          <a:prstGeom prst="rect">
                            <a:avLst/>
                          </a:prstGeom>
                          <a:noFill/>
                        </wps:spPr>
                        <wps:txbx>
                          <w:txbxContent>
                            <w:p w14:paraId="2E2617FD" w14:textId="77777777" w:rsidR="00BA7305" w:rsidRPr="00F773A9" w:rsidRDefault="00BA7305" w:rsidP="00F773A9">
                              <w:pPr>
                                <w:pStyle w:val="NormalWeb"/>
                                <w:rPr>
                                  <w:sz w:val="24"/>
                                </w:rPr>
                              </w:pPr>
                              <w:r w:rsidRPr="00F773A9">
                                <w:rPr>
                                  <w:rFonts w:asciiTheme="minorHAnsi" w:hAnsi="Calibri" w:cstheme="minorBidi"/>
                                  <w:color w:val="000000" w:themeColor="text1"/>
                                  <w:kern w:val="24"/>
                                  <w:sz w:val="24"/>
                                </w:rPr>
                                <w:t>0</w:t>
                              </w:r>
                            </w:p>
                          </w:txbxContent>
                        </wps:txbx>
                        <wps:bodyPr wrap="square" rtlCol="0">
                          <a:noAutofit/>
                        </wps:bodyPr>
                      </wps:wsp>
                      <wps:wsp>
                        <wps:cNvPr id="138" name="Text Box 138"/>
                        <wps:cNvSpPr txBox="1"/>
                        <wps:spPr>
                          <a:xfrm>
                            <a:off x="0" y="1966371"/>
                            <a:ext cx="893080" cy="539267"/>
                          </a:xfrm>
                          <a:prstGeom prst="rect">
                            <a:avLst/>
                          </a:prstGeom>
                          <a:noFill/>
                        </wps:spPr>
                        <wps:txbx>
                          <w:txbxContent>
                            <w:p w14:paraId="06730175" w14:textId="77777777" w:rsidR="00BA7305" w:rsidRDefault="00BA7305" w:rsidP="00F773A9">
                              <w:pPr>
                                <w:pStyle w:val="NormalWeb"/>
                                <w:rPr>
                                  <w:sz w:val="24"/>
                                </w:rPr>
                              </w:pPr>
                              <w:r>
                                <w:rPr>
                                  <w:rFonts w:asciiTheme="minorHAnsi" w:hAnsi="Calibri" w:cstheme="minorBidi"/>
                                  <w:color w:val="000000" w:themeColor="text1"/>
                                  <w:kern w:val="24"/>
                                </w:rPr>
                                <w:t>Cut-off level</w:t>
                              </w:r>
                            </w:p>
                          </w:txbxContent>
                        </wps:txbx>
                        <wps:bodyPr wrap="square" rtlCol="0">
                          <a:noAutofit/>
                        </wps:bodyPr>
                      </wps:wsp>
                    </wpg:wgp>
                  </a:graphicData>
                </a:graphic>
              </wp:inline>
            </w:drawing>
          </mc:Choice>
          <mc:Fallback>
            <w:pict>
              <v:group w14:anchorId="279FB660" id="_x0000_s1048" style="width:414.7pt;height:355.05pt;mso-position-horizontal-relative:char;mso-position-vertical-relative:line" coordsize="71038,51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">
                <v:group id="Group 124" o:spid="_x0000_s1049" style="position:absolute;left:8394;width:55865;height:47005" coordorigin="8394" coordsize="55864,470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0rAP8IAAADcAAAADwAAAGRycy9kb3ducmV2LnhtbERPTYvCMBC9C/sfwix4&#10;07SuLlKNIrIrHkRQF8Tb0IxtsZmUJtvWf28Ewds83ufMl50pRUO1KywriIcRCOLU6oIzBX+n38EU&#10;hPPIGkvLpOBODpaLj94cE21bPlBz9JkIIewSVJB7XyVSujQng25oK+LAXW1t0AdYZ1LX2IZwU8pR&#10;FH1LgwWHhhwrWueU3o7/RsGmxXb1Ff80u9t1fb+cJvvzLial+p/dagbCU+ff4pd7q8P80R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9KwD/CAAAA3AAAAA8A&#10;AAAAAAAAAAAAAAAAqgIAAGRycy9kb3ducmV2LnhtbFBLBQYAAAAABAAEAPoAAACZAwAAAAA=&#10;">
                  <v:shape id="Straight Arrow Connector 125" o:spid="_x0000_s1050" type="#_x0000_t32" style="position:absolute;left:8394;width:143;height:4700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qSnb8AAADcAAAADwAAAGRycy9kb3ducmV2LnhtbERPSwrCMBDdC94hjODOpiqKVKOIIKjg&#10;ws/G3dCMbbWZlCZqvb0RBHfzeN+ZLRpTiifVrrCsoB/FIIhTqwvOFJxP694EhPPIGkvLpOBNDhbz&#10;dmuGibYvPtDz6DMRQtglqCD3vkqkdGlOBl1kK+LAXW1t0AdYZ1LX+ArhppSDOB5LgwWHhhwrWuWU&#10;3o8Po2Drl9uLu9PusR/2s9vejXA9vijV7TTLKQhPjf+Lf+6NDvMHI/g+Ey6Q8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RqSnb8AAADcAAAADwAAAAAAAAAAAAAAAACh&#10;AgAAZHJzL2Rvd25yZXYueG1sUEsFBgAAAAAEAAQA+QAAAI0DAAAAAA==&#10;" strokecolor="black [3200]" strokeweight="2.25pt">
                    <v:stroke endarrow="block"/>
                    <v:shadow on="t" color="black" opacity="22937f" origin=",.5" offset="0,.63889mm"/>
                  </v:shape>
                  <v:shape id="Straight Arrow Connector 126" o:spid="_x0000_s1051" type="#_x0000_t32" style="position:absolute;left:8537;top:46720;width:55722;height:28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iu3hccAAADcAAAADwAAAGRycy9kb3ducmV2LnhtbESPzWrDMBCE74W+g9hCb43cQENwIptS&#10;0hKoe8gPIb4t1tY2tlbGUmz37atAILddZna+2XU6mVYM1LvasoLXWQSCuLC65lLB8fD5sgThPLLG&#10;1jIp+CMHafL4sMZY25F3NOx9KUIIuxgVVN53sZSuqMigm9mOOGi/tjfow9qXUvc4hnDTynkULaTB&#10;mgOhwo4+Kiqa/cUEbhPlm5/zyXwPl+0mN19Z698ypZ6fpvcVCE+Tv5tv11sd6s8XcH0mTCCT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K7eFxwAAANwAAAAPAAAAAAAA&#10;AAAAAAAAAKECAABkcnMvZG93bnJldi54bWxQSwUGAAAAAAQABAD5AAAAlQMAAAAA&#10;" strokecolor="black [3200]" strokeweight="3pt">
                    <v:stroke endarrow="block"/>
                    <v:shadow on="t" color="black" opacity="22937f" origin=",.5" offset="0,.63889mm"/>
                  </v:shape>
                </v:group>
                <v:line id="Straight Connector 127" o:spid="_x0000_s1052" style="position:absolute;visibility:visible;mso-wrap-style:square" from="8537,12001" to="19253,12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s6LcAAAADcAAAADwAAAGRycy9kb3ducmV2LnhtbERPzWrCQBC+F/oOyxS81U1z0JC6ilgD&#10;0ktR+wBDdswGs7MhO2p8+64g9DYf3+8sVqPv1JWG2AY28DHNQBHXwbbcGPg9Vu8FqCjIFrvAZOBO&#10;EVbL15cFljbceE/XgzQqhXAs0YAT6UutY+3IY5yGnjhxpzB4lASHRtsBbyncdzrPspn22HJqcNjT&#10;xlF9Ply8AdnXRfEz91Uu+LWtLjlvvx0bM3kb15+ghEb5Fz/dO5vm53N4PJMu0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vrOi3AAAAA3AAAAA8AAAAAAAAAAAAAAAAA&#10;oQIAAGRycy9kb3ducmV2LnhtbFBLBQYAAAAABAAEAPkAAACOAwAAAAA=&#10;" strokecolor="black [3213]" strokeweight="3pt"/>
                <v:line id="Straight Connector 128" o:spid="_x0000_s1053" style="position:absolute;visibility:visible;mso-wrap-style:square" from="19253,12001" to="38112,23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SuX8MAAADcAAAADwAAAGRycy9kb3ducmV2LnhtbESPwU7DQAxE70j8w8qVeqOb5lCi0G2F&#10;oJEQF9SWD7CyJhuR9UZZtw1/jw9I3GzNeOZ5u5/jYK405T6xg/WqAEPcJt9z5+Dz3DxUYLIgexwS&#10;k4MfyrDf3d9tsfbpxke6nqQzGsK5RgdBZKytzW2giHmVRmLVvtIUUXSdOusnvGl4HGxZFBsbsWdt&#10;CDjSS6D2+3SJDuTYVtXHY2xKwddDcyn58B7YueVifn4CIzTLv/nv+s0rfqm0+oxOYH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p0rl/DAAAA3AAAAA8AAAAAAAAAAAAA&#10;AAAAoQIAAGRycy9kb3ducmV2LnhtbFBLBQYAAAAABAAEAPkAAACRAwAAAAA=&#10;" strokecolor="black [3213]" strokeweight="3pt"/>
                <v:line id="Straight Connector 129" o:spid="_x0000_s1054" style="position:absolute;visibility:visible;mso-wrap-style:square" from="8394,23574" to="57003,23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TnMUAAADcAAAADwAAAGRycy9kb3ducmV2LnhtbESPQWsCMRCF7wX/Q5iCF6lZ9yB2axQR&#10;FE+itlR6GzbTzdLNZEmirv56Iwi9zfDe++bNdN7ZRpzJh9qxgtEwA0FcOl1zpeDrc/U2AREissbG&#10;MSm4UoD5rPcyxUK7C+/pfIiVSBAOBSowMbaFlKE0ZDEMXUuctF/nLca0+kpqj5cEt43Ms2wsLdac&#10;LhhsaWmo/DucbKIsjsuJMdv1t78NmtNmzfnP7qhU/7VbfICI1MV/8zO90al+/g6PZ9IEcn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TnMUAAADcAAAADwAAAAAAAAAA&#10;AAAAAAChAgAAZHJzL2Rvd25yZXYueG1sUEsFBgAAAAAEAAQA+QAAAJMDAAAAAA==&#10;" strokecolor="black [3213]">
                  <v:stroke dashstyle="3 1"/>
                </v:line>
                <v:line id="Straight Connector 130" o:spid="_x0000_s1055" style="position:absolute;visibility:visible;mso-wrap-style:square" from="19253,12001" to="57003,12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Hs3MUAAADcAAAADwAAAGRycy9kb3ducmV2LnhtbESPQWsCMRCF74X+hzCFXopmq1BkNYoI&#10;FU+laql4GzbjZulmsiRRt/31zkHo7Q3z5pv3Zovet+pCMTWBDbwOC1DEVbAN1wa+9u+DCaiUkS22&#10;gcnALyVYzB8fZljacOUtXXa5VgLhVKIBl3NXap0qRx7TMHTEsjuF6DHLGGttI14F7ls9Koo37bFh&#10;+eCwo5Wj6md39kJZHlYT5z7W3/HvpT1v1jw6fh6MeX7ql1NQmfr8b75fb6zEH0t8KSMK9Pw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xHs3MUAAADcAAAADwAAAAAAAAAA&#10;AAAAAAChAgAAZHJzL2Rvd25yZXYueG1sUEsFBgAAAAAEAAQA+QAAAJMDAAAAAA==&#10;" strokecolor="black [3213]">
                  <v:stroke dashstyle="3 1"/>
                </v:line>
                <v:line id="Straight Connector 131" o:spid="_x0000_s1056" style="position:absolute;visibility:visible;mso-wrap-style:square" from="19253,12001" to="19253,497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f2JcAAAADcAAAADwAAAGRycy9kb3ducmV2LnhtbERPS4vCMBC+C/6HMII3TX0gUo0igqwX&#10;D2v1PjZjU2wmJcnW7r/fLCzsbT6+52z3vW1ERz7UjhXMphkI4tLpmisFt+I0WYMIEVlj45gUfFOA&#10;/W442GKu3Zs/qbvGSqQQDjkqMDG2uZShNGQxTF1LnLin8xZjgr6S2uM7hdtGzrNsJS3WnBoMtnQ0&#10;VL6uX1ZB2Xd3XxwfT39ZLc28+PCX5cIrNR71hw2ISH38F/+5zzrNX8zg95l0gdz9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kX9iXAAAAA3AAAAA8AAAAAAAAAAAAAAAAA&#10;oQIAAGRycy9kb3ducmV2LnhtbFBLBQYAAAAABAAEAPkAAACOAwAAAAA=&#10;" strokecolor="black [3213]">
                  <v:stroke dashstyle="longDash"/>
                </v:line>
                <v:line id="Straight Connector 132" o:spid="_x0000_s1057" style="position:absolute;visibility:visible;mso-wrap-style:square" from="38112,12001" to="38112,497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VoUsAAAADcAAAADwAAAGRycy9kb3ducmV2LnhtbERPTYvCMBC9L/gfwgje1tQqItUoIsh6&#10;8bBW72MzNsVmUpJs7f77zcLC3ubxPmezG2wrevKhcaxgNs1AEFdON1wruJbH9xWIEJE1to5JwTcF&#10;2G1HbxsstHvxJ/WXWIsUwqFABSbGrpAyVIYshqnriBP3cN5iTNDXUnt8pXDbyjzLltJiw6nBYEcH&#10;Q9Xz8mUVVEN/8+Xh/vDn5cLk5Yc/L+Zeqcl42K9BRBriv/jPfdJp/jyH32fSBXL7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nFaFLAAAAA3AAAAA8AAAAAAAAAAAAAAAAA&#10;oQIAAGRycy9kb3ducmV2LnhtbFBLBQYAAAAABAAEAPkAAACOAwAAAAA=&#10;" strokecolor="black [3213]">
                  <v:stroke dashstyle="longDash"/>
                </v:line>
                <v:shape id="Straight Arrow Connector 133" o:spid="_x0000_s1058" type="#_x0000_t32" style="position:absolute;left:19253;top:48223;width:18859;height:9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sC98AAAADcAAAADwAAAGRycy9kb3ducmV2LnhtbERPTYvCMBC9L/gfwgh7W1MVFrcaRQRR&#10;vCy6HjwOzZgWk0ltou3+eyMI3ubxPme26JwVd2pC5VnBcJCBIC68rtgoOP6tvyYgQkTWaD2Tgn8K&#10;sJj3PmaYa9/ynu6HaEQK4ZCjgjLGOpcyFCU5DANfEyfu7BuHMcHGSN1gm8KdlaMs+5YOK04NJda0&#10;Kqm4HG5OgbRmd/wxcr/+1S1trifr3WWo1Ge/W05BROriW/xyb3WaPx7D85l0gZw/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fLAvfAAAAA3AAAAA8AAAAAAAAAAAAAAAAA&#10;oQIAAGRycy9kb3ducmV2LnhtbFBLBQYAAAAABAAEAPkAAACOAwAAAAA=&#10;" strokecolor="black [3213]">
                  <v:stroke startarrow="open" endarrow="open"/>
                </v:shape>
                <v:shape id="Text Box 134" o:spid="_x0000_s1059" type="#_x0000_t202" style="position:absolute;left:64257;top:44871;width:6781;height:2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fTXsEA&#10;AADcAAAADwAAAGRycy9kb3ducmV2LnhtbERPTWvCQBC9C/0PyxS86W6rlTa6SqkInizGKvQ2ZMck&#10;mJ0N2dXEf+8Kgrd5vM+ZLTpbiQs1vnSs4W2oQBBnzpSca/jbrQafIHxANlg5Jg1X8rCYv/RmmBjX&#10;8pYuachFDGGfoIYihDqR0mcFWfRDVxNH7ugaiyHCJpemwTaG20q+KzWRFkuODQXW9FNQdkrPVsN+&#10;c/w/jNVvvrQfdes6Jdl+Sa37r933FESgLjzFD/faxPmjMdyfiRfI+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0H017BAAAA3AAAAA8AAAAAAAAAAAAAAAAAmAIAAGRycy9kb3du&#10;cmV2LnhtbFBLBQYAAAAABAAEAPUAAACGAwAAAAA=&#10;" filled="f" stroked="f">
                  <v:textbox>
                    <w:txbxContent>
                      <w:p w14:paraId="285333C0" w14:textId="77777777" w:rsidR="00BA7305" w:rsidRDefault="00BA7305" w:rsidP="00F773A9">
                        <w:pPr>
                          <w:pStyle w:val="NormalWeb"/>
                          <w:rPr>
                            <w:sz w:val="24"/>
                          </w:rPr>
                        </w:pPr>
                        <w:r>
                          <w:rPr>
                            <w:rFonts w:asciiTheme="minorHAnsi" w:hAnsi="Calibri" w:cstheme="minorBidi"/>
                            <w:color w:val="000000" w:themeColor="text1"/>
                            <w:kern w:val="24"/>
                          </w:rPr>
                          <w:t>Time</w:t>
                        </w:r>
                      </w:p>
                    </w:txbxContent>
                  </v:textbox>
                </v:shape>
                <v:shape id="Text Box 135" o:spid="_x0000_s1060" type="#_x0000_t202" style="position:absolute;left:1787;top:10154;width:5200;height:2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t2xcEA&#10;AADcAAAADwAAAGRycy9kb3ducmV2LnhtbERPS2vCQBC+C/0PyxR60936oo2uUpRCT4qxCr0N2TEJ&#10;ZmdDdmviv3cFwdt8fM+ZLztbiQs1vnSs4X2gQBBnzpSca/jdf/c/QPiAbLByTBqu5GG5eOnNMTGu&#10;5R1d0pCLGMI+QQ1FCHUipc8KsugHriaO3Mk1FkOETS5Ng20Mt5UcKjWVFkuODQXWtCooO6f/VsNh&#10;c/o7jtU2X9tJ3bpOSbafUuu31+5rBiJQF57ih/vHxPmjCdyfiRfIx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JLdsXBAAAA3AAAAA8AAAAAAAAAAAAAAAAAmAIAAGRycy9kb3du&#10;cmV2LnhtbFBLBQYAAAAABAAEAPUAAACGAwAAAAA=&#10;" filled="f" stroked="f">
                  <v:textbox>
                    <w:txbxContent>
                      <w:p w14:paraId="1AF513B6" w14:textId="77777777" w:rsidR="00BA7305" w:rsidRDefault="00BA7305" w:rsidP="00F773A9">
                        <w:pPr>
                          <w:pStyle w:val="NormalWeb"/>
                          <w:rPr>
                            <w:sz w:val="24"/>
                          </w:rPr>
                        </w:pPr>
                        <w:r>
                          <w:rPr>
                            <w:rFonts w:asciiTheme="minorHAnsi" w:hAnsi="Calibri" w:cstheme="minorBidi"/>
                            <w:color w:val="000000" w:themeColor="text1"/>
                            <w:kern w:val="24"/>
                          </w:rPr>
                          <w:t>100</w:t>
                        </w:r>
                      </w:p>
                    </w:txbxContent>
                  </v:textbox>
                </v:shape>
                <v:shape id="Text Box 136" o:spid="_x0000_s1061" type="#_x0000_t202" style="position:absolute;left:22859;top:48489;width:11098;height:2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nossEA&#10;AADcAAAADwAAAGRycy9kb3ducmV2LnhtbERPS2vCQBC+C/0PyxR60936oo2uUpRCT4qxCr0N2TEJ&#10;ZmdDdmviv3cFwdt8fM+ZLztbiQs1vnSs4X2gQBBnzpSca/jdf/c/QPiAbLByTBqu5GG5eOnNMTGu&#10;5R1d0pCLGMI+QQ1FCHUipc8KsugHriaO3Mk1FkOETS5Ng20Mt5UcKjWVFkuODQXWtCooO6f/VsNh&#10;c/o7jtU2X9tJ3bpOSbafUuu31+5rBiJQF57ih/vHxPmjKdyfiRfIx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Z6LLBAAAA3AAAAA8AAAAAAAAAAAAAAAAAmAIAAGRycy9kb3du&#10;cmV2LnhtbFBLBQYAAAAABAAEAPUAAACGAwAAAAA=&#10;" filled="f" stroked="f">
                  <v:textbox>
                    <w:txbxContent>
                      <w:p w14:paraId="4701E11E" w14:textId="77777777" w:rsidR="00BA7305" w:rsidRDefault="00BA7305" w:rsidP="00F773A9">
                        <w:pPr>
                          <w:pStyle w:val="NormalWeb"/>
                          <w:rPr>
                            <w:sz w:val="24"/>
                          </w:rPr>
                        </w:pPr>
                        <w:r>
                          <w:rPr>
                            <w:rFonts w:asciiTheme="minorHAnsi" w:hAnsi="Calibri" w:cstheme="minorBidi"/>
                            <w:color w:val="000000" w:themeColor="text1"/>
                            <w:kern w:val="24"/>
                          </w:rPr>
                          <w:t>Autonomy</w:t>
                        </w:r>
                      </w:p>
                    </w:txbxContent>
                  </v:textbox>
                </v:shape>
                <v:shape id="Text Box 137" o:spid="_x0000_s1062" type="#_x0000_t202" style="position:absolute;left:3782;top:44924;width:3205;height:3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VNKcIA&#10;AADcAAAADwAAAGRycy9kb3ducmV2LnhtbERPTWsCMRC9C/6HMII3TaqtbbdGEaXgSdFqobdhM+4u&#10;bibLJrrrvzcFwds83udM560txZVqXzjW8DJUIIhTZwrONBx+vgcfIHxANlg6Jg038jCfdTtTTIxr&#10;eEfXfchEDGGfoIY8hCqR0qc5WfRDVxFH7uRqiyHCOpOmxiaG21KOlJpIiwXHhhwrWuaUnvcXq+G4&#10;Of39vqpttrJvVeNaJdl+Sq37vXbxBSJQG57ih3tt4vzxO/w/Ey+Qs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1U0pwgAAANwAAAAPAAAAAAAAAAAAAAAAAJgCAABkcnMvZG93&#10;bnJldi54bWxQSwUGAAAAAAQABAD1AAAAhwMAAAAA&#10;" filled="f" stroked="f">
                  <v:textbox>
                    <w:txbxContent>
                      <w:p w14:paraId="2E2617FD" w14:textId="77777777" w:rsidR="00BA7305" w:rsidRPr="00F773A9" w:rsidRDefault="00BA7305" w:rsidP="00F773A9">
                        <w:pPr>
                          <w:pStyle w:val="NormalWeb"/>
                          <w:rPr>
                            <w:sz w:val="24"/>
                          </w:rPr>
                        </w:pPr>
                        <w:r w:rsidRPr="00F773A9">
                          <w:rPr>
                            <w:rFonts w:asciiTheme="minorHAnsi" w:hAnsi="Calibri" w:cstheme="minorBidi"/>
                            <w:color w:val="000000" w:themeColor="text1"/>
                            <w:kern w:val="24"/>
                            <w:sz w:val="24"/>
                          </w:rPr>
                          <w:t>0</w:t>
                        </w:r>
                      </w:p>
                    </w:txbxContent>
                  </v:textbox>
                </v:shape>
                <v:shape id="Text Box 138" o:spid="_x0000_s1063" type="#_x0000_t202" style="position:absolute;top:19663;width:8930;height:53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rZW8UA&#10;AADcAAAADwAAAGRycy9kb3ducmV2LnhtbESPT2vCQBDF70K/wzKCN921amlTVykVwZNF+wd6G7Jj&#10;EpqdDdnVxG/vHAreZnhv3vvNct37Wl2ojVVgC9OJAUWcB1dxYeHrczt+BhUTssM6MFm4UoT16mGw&#10;xMyFjg90OaZCSQjHDC2UKTWZ1jEvyWOchIZYtFNoPSZZ20K7FjsJ97V+NOZJe6xYGkps6L2k/O94&#10;9ha+96ffn7n5KDZ+0XShN5r9i7Z2NOzfXkEl6tPd/H+9c4I/E1p5Rib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StlbxQAAANwAAAAPAAAAAAAAAAAAAAAAAJgCAABkcnMv&#10;ZG93bnJldi54bWxQSwUGAAAAAAQABAD1AAAAigMAAAAA&#10;" filled="f" stroked="f">
                  <v:textbox>
                    <w:txbxContent>
                      <w:p w14:paraId="06730175" w14:textId="77777777" w:rsidR="00BA7305" w:rsidRDefault="00BA7305" w:rsidP="00F773A9">
                        <w:pPr>
                          <w:pStyle w:val="NormalWeb"/>
                          <w:rPr>
                            <w:sz w:val="24"/>
                          </w:rPr>
                        </w:pPr>
                        <w:r>
                          <w:rPr>
                            <w:rFonts w:asciiTheme="minorHAnsi" w:hAnsi="Calibri" w:cstheme="minorBidi"/>
                            <w:color w:val="000000" w:themeColor="text1"/>
                            <w:kern w:val="24"/>
                          </w:rPr>
                          <w:t>Cut-off level</w:t>
                        </w:r>
                      </w:p>
                    </w:txbxContent>
                  </v:textbox>
                </v:shape>
                <w10:anchorlock/>
              </v:group>
            </w:pict>
          </mc:Fallback>
        </mc:AlternateContent>
      </w:r>
    </w:p>
    <w:p w14:paraId="15C736A1" w14:textId="50D8CCF4" w:rsidR="002E6C6C" w:rsidRPr="00CD75A0" w:rsidRDefault="00F773A9" w:rsidP="00F773A9">
      <w:pPr>
        <w:pStyle w:val="Figurecaption"/>
        <w:jc w:val="center"/>
      </w:pPr>
      <w:bookmarkStart w:id="918" w:name="_Toc292459880"/>
      <w:bookmarkStart w:id="919" w:name="_Toc456175559"/>
      <w:r w:rsidRPr="007A7CE5">
        <w:t>Autonomy of a Battery</w:t>
      </w:r>
      <w:bookmarkEnd w:id="918"/>
      <w:bookmarkEnd w:id="919"/>
    </w:p>
    <w:p w14:paraId="1BB0FA34" w14:textId="77777777" w:rsidR="00F773A9" w:rsidRPr="00F773A9" w:rsidRDefault="00F773A9" w:rsidP="00F773A9">
      <w:pPr>
        <w:pStyle w:val="BodyText"/>
        <w:rPr>
          <w:b/>
          <w:i/>
        </w:rPr>
      </w:pPr>
      <w:r w:rsidRPr="00F773A9">
        <w:rPr>
          <w:b/>
          <w:i/>
          <w:color w:val="407EC9"/>
        </w:rPr>
        <w:t>Conversion efficiency:</w:t>
      </w:r>
    </w:p>
    <w:p w14:paraId="6F7B59F4" w14:textId="77777777" w:rsidR="00F773A9" w:rsidRDefault="00F773A9" w:rsidP="00F773A9">
      <w:pPr>
        <w:pStyle w:val="BodyText"/>
      </w:pPr>
      <w:r>
        <w:lastRenderedPageBreak/>
        <w:t>The ratio of maximum electrical power output to the product of photovoltaic device area and incident irradiance measured under defined test conditions and expressed as a percentage.</w:t>
      </w:r>
    </w:p>
    <w:p w14:paraId="6A36E744" w14:textId="02E45411" w:rsidR="00F773A9" w:rsidRDefault="00F773A9" w:rsidP="00F773A9">
      <w:pPr>
        <w:pStyle w:val="BodyText"/>
        <w:rPr>
          <w:b/>
          <w:i/>
          <w:color w:val="407EC9"/>
        </w:rPr>
      </w:pPr>
      <w:r w:rsidRPr="00F773A9">
        <w:rPr>
          <w:b/>
          <w:i/>
          <w:color w:val="407EC9"/>
        </w:rPr>
        <w:t>Current</w:t>
      </w:r>
      <w:r w:rsidR="00E7551F">
        <w:rPr>
          <w:b/>
          <w:i/>
          <w:color w:val="407EC9"/>
        </w:rPr>
        <w:t>-voltage characteristics (I = f</w:t>
      </w:r>
      <w:r w:rsidRPr="00F773A9">
        <w:rPr>
          <w:b/>
          <w:i/>
          <w:color w:val="407EC9"/>
        </w:rPr>
        <w:t>(V)):</w:t>
      </w:r>
    </w:p>
    <w:p w14:paraId="4E173332" w14:textId="77777777" w:rsidR="00E7551F" w:rsidRDefault="00E7551F" w:rsidP="00E7551F">
      <w:pPr>
        <w:pStyle w:val="BodyText"/>
        <w:rPr>
          <w:rFonts w:eastAsiaTheme="minorEastAsia"/>
        </w:rPr>
      </w:pPr>
      <w:r>
        <w:rPr>
          <w:rFonts w:eastAsiaTheme="minorEastAsia"/>
        </w:rPr>
        <w:t>Where:</w:t>
      </w:r>
    </w:p>
    <w:p w14:paraId="60C8E7DF" w14:textId="5F99432B" w:rsidR="00E7551F" w:rsidRDefault="00E7551F" w:rsidP="00E7551F">
      <w:pPr>
        <w:pStyle w:val="BodyText"/>
        <w:ind w:left="567"/>
        <w:rPr>
          <w:rFonts w:eastAsiaTheme="minorEastAsia"/>
          <w:i/>
        </w:rPr>
      </w:pPr>
      <w:r>
        <w:rPr>
          <w:rFonts w:eastAsiaTheme="minorEastAsia"/>
          <w:i/>
        </w:rPr>
        <w:t xml:space="preserve">I is the </w:t>
      </w:r>
      <w:r w:rsidR="00A72AED">
        <w:rPr>
          <w:rFonts w:eastAsiaTheme="minorEastAsia"/>
          <w:i/>
        </w:rPr>
        <w:t>output current of the photovoltaic device</w:t>
      </w:r>
    </w:p>
    <w:p w14:paraId="0C79B4D2" w14:textId="45DA572B" w:rsidR="00E7551F" w:rsidRPr="00E7551F" w:rsidRDefault="00E7551F" w:rsidP="00E7551F">
      <w:pPr>
        <w:pStyle w:val="BodyText"/>
        <w:ind w:left="567"/>
      </w:pPr>
      <w:r>
        <w:rPr>
          <w:rFonts w:eastAsiaTheme="minorEastAsia"/>
          <w:i/>
        </w:rPr>
        <w:t>V</w:t>
      </w:r>
      <w:r>
        <w:rPr>
          <w:rFonts w:eastAsiaTheme="minorEastAsia"/>
        </w:rPr>
        <w:t xml:space="preserve"> is the </w:t>
      </w:r>
      <w:r w:rsidR="00A72AED">
        <w:rPr>
          <w:rFonts w:eastAsiaTheme="minorEastAsia"/>
        </w:rPr>
        <w:t>voltage of the photovoltaic device</w:t>
      </w:r>
    </w:p>
    <w:p w14:paraId="5752FED5" w14:textId="77777777" w:rsidR="00F773A9" w:rsidRDefault="00F773A9" w:rsidP="00F773A9">
      <w:pPr>
        <w:pStyle w:val="BodyText"/>
      </w:pPr>
      <w:r>
        <w:t>The output current of a photovoltaic device as a function of output voltage at a particular temperature and irradiance.</w:t>
      </w:r>
    </w:p>
    <w:p w14:paraId="26071722" w14:textId="77777777" w:rsidR="00F773A9" w:rsidRPr="00E7551F" w:rsidRDefault="00F773A9" w:rsidP="00F773A9">
      <w:pPr>
        <w:pStyle w:val="BodyText"/>
        <w:rPr>
          <w:b/>
          <w:i/>
        </w:rPr>
      </w:pPr>
      <w:r w:rsidRPr="00E7551F">
        <w:rPr>
          <w:b/>
          <w:i/>
          <w:color w:val="407EC9"/>
        </w:rPr>
        <w:t>Fill Factor (FF):</w:t>
      </w:r>
    </w:p>
    <w:p w14:paraId="790F4073" w14:textId="77777777" w:rsidR="00F773A9" w:rsidRDefault="00F773A9" w:rsidP="00F773A9">
      <w:pPr>
        <w:pStyle w:val="BodyText"/>
      </w:pPr>
      <w:r>
        <w:t>The ratio of maximum power to the product of open-circuit voltage and short-circuit current is</w:t>
      </w:r>
    </w:p>
    <w:p w14:paraId="59287875" w14:textId="0F69E3E1" w:rsidR="00F773A9" w:rsidRPr="00E7551F" w:rsidRDefault="00E7551F" w:rsidP="00F773A9">
      <w:pPr>
        <w:pStyle w:val="BodyText"/>
        <w:rPr>
          <w:rFonts w:eastAsiaTheme="minorEastAsia"/>
        </w:rPr>
      </w:pPr>
      <m:oMathPara>
        <m:oMath>
          <m:r>
            <w:rPr>
              <w:rFonts w:ascii="Cambria Math" w:hAnsi="Cambria Math"/>
            </w:rPr>
            <m:t>FF=</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max</m:t>
                  </m:r>
                </m:sub>
              </m:sSub>
            </m:num>
            <m:den>
              <m:sSub>
                <m:sSubPr>
                  <m:ctrlPr>
                    <w:rPr>
                      <w:rFonts w:ascii="Cambria Math" w:hAnsi="Cambria Math"/>
                      <w:i/>
                    </w:rPr>
                  </m:ctrlPr>
                </m:sSubPr>
                <m:e>
                  <m:r>
                    <w:rPr>
                      <w:rFonts w:ascii="Cambria Math" w:hAnsi="Cambria Math"/>
                    </w:rPr>
                    <m:t>V</m:t>
                  </m:r>
                </m:e>
                <m:sub>
                  <m:r>
                    <w:rPr>
                      <w:rFonts w:ascii="Cambria Math" w:hAnsi="Cambria Math"/>
                    </w:rPr>
                    <m:t>OC</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SC</m:t>
                  </m:r>
                </m:sub>
              </m:sSub>
            </m:den>
          </m:f>
        </m:oMath>
      </m:oMathPara>
    </w:p>
    <w:p w14:paraId="6C57F997" w14:textId="08B1D319" w:rsidR="00E7551F" w:rsidRDefault="00E7551F" w:rsidP="00F773A9">
      <w:pPr>
        <w:pStyle w:val="BodyText"/>
        <w:rPr>
          <w:rFonts w:eastAsiaTheme="minorEastAsia"/>
        </w:rPr>
      </w:pPr>
      <w:r>
        <w:rPr>
          <w:rFonts w:eastAsiaTheme="minorEastAsia"/>
        </w:rPr>
        <w:t>Where:</w:t>
      </w:r>
    </w:p>
    <w:p w14:paraId="485E1548" w14:textId="41E08F0E" w:rsidR="00E7551F" w:rsidRDefault="00E7551F" w:rsidP="00E7551F">
      <w:pPr>
        <w:pStyle w:val="BodyText"/>
        <w:ind w:left="567"/>
        <w:rPr>
          <w:rFonts w:eastAsiaTheme="minorEastAsia"/>
          <w:i/>
        </w:rPr>
      </w:pPr>
      <w:r>
        <w:rPr>
          <w:rFonts w:eastAsiaTheme="minorEastAsia"/>
          <w:i/>
        </w:rPr>
        <w:t xml:space="preserve">FF is the </w:t>
      </w:r>
      <w:r w:rsidR="00A72AED">
        <w:rPr>
          <w:rFonts w:eastAsiaTheme="minorEastAsia"/>
          <w:i/>
        </w:rPr>
        <w:t>fill factor</w:t>
      </w:r>
    </w:p>
    <w:p w14:paraId="5C634CC9" w14:textId="6248CB64" w:rsidR="00E7551F" w:rsidRDefault="00E7551F" w:rsidP="00E7551F">
      <w:pPr>
        <w:pStyle w:val="BodyText"/>
        <w:ind w:left="567"/>
        <w:rPr>
          <w:rFonts w:eastAsiaTheme="minorEastAsia"/>
          <w:i/>
        </w:rPr>
      </w:pPr>
      <w:r>
        <w:rPr>
          <w:rFonts w:eastAsiaTheme="minorEastAsia"/>
          <w:i/>
        </w:rPr>
        <w:t>P</w:t>
      </w:r>
      <w:r w:rsidRPr="00E7551F">
        <w:rPr>
          <w:rFonts w:eastAsiaTheme="minorEastAsia"/>
          <w:i/>
          <w:vertAlign w:val="subscript"/>
        </w:rPr>
        <w:t>max</w:t>
      </w:r>
      <w:r>
        <w:rPr>
          <w:rFonts w:eastAsiaTheme="minorEastAsia"/>
          <w:i/>
        </w:rPr>
        <w:t xml:space="preserve"> is the </w:t>
      </w:r>
      <w:r w:rsidR="00A72AED">
        <w:rPr>
          <w:rFonts w:eastAsiaTheme="minorEastAsia"/>
          <w:i/>
        </w:rPr>
        <w:t xml:space="preserve">maximum power of the photovoltaic device </w:t>
      </w:r>
      <w:r w:rsidR="00A72AED" w:rsidRPr="00AD34A8">
        <w:rPr>
          <w:rFonts w:eastAsiaTheme="minorEastAsia"/>
          <w:i/>
        </w:rPr>
        <w:t>or array</w:t>
      </w:r>
    </w:p>
    <w:p w14:paraId="060F014E" w14:textId="3A2B3F36" w:rsidR="00E7551F" w:rsidRDefault="00E7551F" w:rsidP="00E7551F">
      <w:pPr>
        <w:pStyle w:val="BodyText"/>
        <w:ind w:left="567"/>
        <w:rPr>
          <w:rFonts w:eastAsiaTheme="minorEastAsia"/>
        </w:rPr>
      </w:pPr>
      <w:r w:rsidRPr="00E7551F">
        <w:rPr>
          <w:rFonts w:eastAsiaTheme="minorEastAsia"/>
          <w:i/>
        </w:rPr>
        <w:t>V</w:t>
      </w:r>
      <w:r w:rsidRPr="00E7551F">
        <w:rPr>
          <w:rFonts w:eastAsiaTheme="minorEastAsia"/>
          <w:i/>
          <w:vertAlign w:val="subscript"/>
        </w:rPr>
        <w:t>OC</w:t>
      </w:r>
      <w:r>
        <w:rPr>
          <w:rFonts w:eastAsiaTheme="minorEastAsia"/>
        </w:rPr>
        <w:t xml:space="preserve"> is the </w:t>
      </w:r>
      <w:r w:rsidR="00A72AED">
        <w:rPr>
          <w:rFonts w:eastAsiaTheme="minorEastAsia"/>
        </w:rPr>
        <w:t xml:space="preserve">open circuit voltage of the photovoltaic device </w:t>
      </w:r>
      <w:r w:rsidR="00A72AED" w:rsidRPr="00AD34A8">
        <w:rPr>
          <w:rFonts w:eastAsiaTheme="minorEastAsia"/>
        </w:rPr>
        <w:t>or array</w:t>
      </w:r>
    </w:p>
    <w:p w14:paraId="6B0B6D81" w14:textId="7AA3B196" w:rsidR="00E7551F" w:rsidRDefault="00E7551F" w:rsidP="00E7551F">
      <w:pPr>
        <w:pStyle w:val="BodyText"/>
        <w:ind w:left="567"/>
      </w:pPr>
      <w:r w:rsidRPr="00E7551F">
        <w:rPr>
          <w:rFonts w:eastAsiaTheme="minorEastAsia"/>
          <w:i/>
        </w:rPr>
        <w:t>I</w:t>
      </w:r>
      <w:r w:rsidRPr="00E7551F">
        <w:rPr>
          <w:rFonts w:eastAsiaTheme="minorEastAsia"/>
          <w:i/>
          <w:vertAlign w:val="subscript"/>
        </w:rPr>
        <w:t>SC</w:t>
      </w:r>
      <w:r>
        <w:rPr>
          <w:rFonts w:eastAsiaTheme="minorEastAsia"/>
        </w:rPr>
        <w:t xml:space="preserve"> is the </w:t>
      </w:r>
      <w:r w:rsidR="00A72AED">
        <w:rPr>
          <w:rFonts w:eastAsiaTheme="minorEastAsia"/>
        </w:rPr>
        <w:t>short circuit current of the photovoltaic device or array</w:t>
      </w:r>
    </w:p>
    <w:p w14:paraId="00A203F0" w14:textId="77777777" w:rsidR="00F773A9" w:rsidRPr="00E7551F" w:rsidRDefault="00F773A9" w:rsidP="00F773A9">
      <w:pPr>
        <w:pStyle w:val="BodyText"/>
        <w:rPr>
          <w:b/>
          <w:i/>
        </w:rPr>
      </w:pPr>
      <w:r w:rsidRPr="00E7551F">
        <w:rPr>
          <w:b/>
          <w:i/>
          <w:color w:val="407EC9"/>
        </w:rPr>
        <w:t>Irradiance:</w:t>
      </w:r>
    </w:p>
    <w:p w14:paraId="627DC316" w14:textId="0CA2AAEC" w:rsidR="00F773A9" w:rsidRDefault="00F773A9" w:rsidP="00F773A9">
      <w:pPr>
        <w:pStyle w:val="BodyText"/>
      </w:pPr>
      <w:r>
        <w:t>(W</w:t>
      </w:r>
      <w:r w:rsidR="00A72AED">
        <w:t>/</w:t>
      </w:r>
      <w:r>
        <w:t>m</w:t>
      </w:r>
      <w:r>
        <w:rPr>
          <w:rFonts w:hint="eastAsia"/>
        </w:rPr>
        <w:t>²</w:t>
      </w:r>
      <w:r>
        <w:t>) radiant power incident upon unit area of surface.</w:t>
      </w:r>
    </w:p>
    <w:p w14:paraId="0DB205FA" w14:textId="5783D049" w:rsidR="00F773A9" w:rsidRPr="00D325A4" w:rsidRDefault="00F773A9" w:rsidP="00F773A9">
      <w:pPr>
        <w:pStyle w:val="BodyText"/>
        <w:rPr>
          <w:b/>
          <w:i/>
        </w:rPr>
      </w:pPr>
      <w:r w:rsidRPr="00E7551F">
        <w:rPr>
          <w:b/>
          <w:i/>
          <w:color w:val="407EC9"/>
        </w:rPr>
        <w:t xml:space="preserve">Irradiance, Direct </w:t>
      </w:r>
      <w:r w:rsidRPr="00D325A4">
        <w:rPr>
          <w:b/>
          <w:i/>
          <w:color w:val="407EC9"/>
        </w:rPr>
        <w:t>(W</w:t>
      </w:r>
      <w:r w:rsidR="00A72AED" w:rsidRPr="00D325A4">
        <w:rPr>
          <w:b/>
          <w:i/>
          <w:color w:val="407EC9"/>
        </w:rPr>
        <w:t>/</w:t>
      </w:r>
      <w:r w:rsidRPr="00D325A4">
        <w:rPr>
          <w:b/>
          <w:i/>
          <w:color w:val="407EC9"/>
        </w:rPr>
        <w:t>m²):</w:t>
      </w:r>
    </w:p>
    <w:p w14:paraId="019C04BE" w14:textId="14CC8193" w:rsidR="00F773A9" w:rsidRPr="00D325A4" w:rsidRDefault="00F773A9" w:rsidP="00F773A9">
      <w:pPr>
        <w:pStyle w:val="BodyText"/>
      </w:pPr>
      <w:r w:rsidRPr="00D325A4">
        <w:t>The radiant power from the sun's disc and from a small circumsolar region of the sky within a subtended angle of 5</w:t>
      </w:r>
      <w:r w:rsidR="00D325A4">
        <w:sym w:font="Symbol" w:char="F0B0"/>
      </w:r>
      <w:r w:rsidRPr="00D325A4">
        <w:t xml:space="preserve"> incident upon unit area.</w:t>
      </w:r>
    </w:p>
    <w:p w14:paraId="596E93FC" w14:textId="76DA7554" w:rsidR="00F773A9" w:rsidRPr="00E7551F" w:rsidRDefault="00F773A9" w:rsidP="00F773A9">
      <w:pPr>
        <w:pStyle w:val="BodyText"/>
        <w:rPr>
          <w:b/>
          <w:i/>
          <w:color w:val="407EC9"/>
        </w:rPr>
      </w:pPr>
      <w:r w:rsidRPr="00D325A4">
        <w:rPr>
          <w:b/>
          <w:i/>
          <w:color w:val="407EC9"/>
        </w:rPr>
        <w:t>Irradiance, Diffuse: (W</w:t>
      </w:r>
      <w:r w:rsidR="00A72AED" w:rsidRPr="00D325A4">
        <w:rPr>
          <w:b/>
          <w:i/>
          <w:color w:val="407EC9"/>
        </w:rPr>
        <w:t>/</w:t>
      </w:r>
      <w:r w:rsidRPr="00D325A4">
        <w:rPr>
          <w:b/>
          <w:i/>
          <w:color w:val="407EC9"/>
        </w:rPr>
        <w:t>m</w:t>
      </w:r>
      <w:r w:rsidR="00E7551F" w:rsidRPr="00D325A4">
        <w:rPr>
          <w:b/>
          <w:i/>
          <w:color w:val="407EC9"/>
        </w:rPr>
        <w:t>²</w:t>
      </w:r>
      <w:r w:rsidRPr="00D325A4">
        <w:rPr>
          <w:b/>
          <w:i/>
          <w:color w:val="407EC9"/>
        </w:rPr>
        <w:t>):</w:t>
      </w:r>
    </w:p>
    <w:p w14:paraId="023015C6" w14:textId="77777777" w:rsidR="00F773A9" w:rsidRDefault="00F773A9" w:rsidP="00F773A9">
      <w:pPr>
        <w:pStyle w:val="BodyText"/>
      </w:pPr>
      <w:r>
        <w:t>The total radiant power incident upon a unit area excluding the direct irradiance.</w:t>
      </w:r>
    </w:p>
    <w:p w14:paraId="09C0091A" w14:textId="77777777" w:rsidR="00F773A9" w:rsidRPr="00E7551F" w:rsidRDefault="00F773A9" w:rsidP="00F773A9">
      <w:pPr>
        <w:pStyle w:val="BodyText"/>
        <w:rPr>
          <w:b/>
          <w:i/>
          <w:color w:val="407EC9"/>
        </w:rPr>
      </w:pPr>
      <w:r w:rsidRPr="00E7551F">
        <w:rPr>
          <w:b/>
          <w:i/>
          <w:color w:val="407EC9"/>
        </w:rPr>
        <w:t>Irradiation:</w:t>
      </w:r>
    </w:p>
    <w:p w14:paraId="2729D875" w14:textId="4B2EC86D" w:rsidR="00F773A9" w:rsidRDefault="00F773A9" w:rsidP="00F773A9">
      <w:pPr>
        <w:pStyle w:val="BodyText"/>
      </w:pPr>
      <w:r>
        <w:t>Integration of irradiance over a specified period of time (</w:t>
      </w:r>
      <w:r w:rsidRPr="00D325A4">
        <w:t>MJ</w:t>
      </w:r>
      <w:r w:rsidR="00D325A4" w:rsidRPr="00D325A4">
        <w:t>/</w:t>
      </w:r>
      <w:r w:rsidRPr="00D325A4">
        <w:t>m</w:t>
      </w:r>
      <w:r w:rsidRPr="00D325A4">
        <w:rPr>
          <w:rFonts w:hint="eastAsia"/>
        </w:rPr>
        <w:t>²</w:t>
      </w:r>
      <w:r>
        <w:t xml:space="preserve"> per hour, day, week, month, year, as the case may be).</w:t>
      </w:r>
    </w:p>
    <w:p w14:paraId="0B61B8D8" w14:textId="77777777" w:rsidR="00F773A9" w:rsidRPr="00E7551F" w:rsidRDefault="00F773A9" w:rsidP="00F773A9">
      <w:pPr>
        <w:pStyle w:val="BodyText"/>
        <w:rPr>
          <w:b/>
        </w:rPr>
      </w:pPr>
      <w:r w:rsidRPr="00E7551F">
        <w:rPr>
          <w:b/>
          <w:color w:val="407EC9"/>
        </w:rPr>
        <w:t>Module:</w:t>
      </w:r>
    </w:p>
    <w:p w14:paraId="3EFCF17A" w14:textId="77777777" w:rsidR="00F773A9" w:rsidRDefault="00F773A9" w:rsidP="00F773A9">
      <w:pPr>
        <w:pStyle w:val="BodyText"/>
      </w:pPr>
      <w:r>
        <w:t>The smallest complete environmentally protected assembly of cells.</w:t>
      </w:r>
    </w:p>
    <w:p w14:paraId="08C89D98" w14:textId="77777777" w:rsidR="00F773A9" w:rsidRPr="00E7551F" w:rsidRDefault="00F773A9" w:rsidP="00F773A9">
      <w:pPr>
        <w:pStyle w:val="BodyText"/>
        <w:rPr>
          <w:b/>
          <w:i/>
        </w:rPr>
      </w:pPr>
      <w:r w:rsidRPr="00E7551F">
        <w:rPr>
          <w:b/>
          <w:i/>
          <w:color w:val="407EC9"/>
        </w:rPr>
        <w:t>Module area:</w:t>
      </w:r>
    </w:p>
    <w:p w14:paraId="135277EF" w14:textId="77777777" w:rsidR="00F773A9" w:rsidRDefault="00F773A9" w:rsidP="00F773A9">
      <w:pPr>
        <w:pStyle w:val="BodyText"/>
      </w:pPr>
      <w:r>
        <w:t>The entire frontal area of the module, including borders and frame (</w:t>
      </w:r>
      <w:r w:rsidRPr="00D325A4">
        <w:t>m²</w:t>
      </w:r>
      <w:r>
        <w:t>).</w:t>
      </w:r>
    </w:p>
    <w:p w14:paraId="5DCFC9A3" w14:textId="77777777" w:rsidR="00F773A9" w:rsidRPr="00E7551F" w:rsidRDefault="00F773A9" w:rsidP="00F773A9">
      <w:pPr>
        <w:pStyle w:val="BodyText"/>
        <w:rPr>
          <w:b/>
          <w:i/>
        </w:rPr>
      </w:pPr>
      <w:r w:rsidRPr="00E7551F">
        <w:rPr>
          <w:b/>
          <w:i/>
          <w:color w:val="407EC9"/>
        </w:rPr>
        <w:t>Module packaging efficiency:</w:t>
      </w:r>
    </w:p>
    <w:p w14:paraId="07776CCD" w14:textId="77777777" w:rsidR="00F773A9" w:rsidRDefault="00F773A9" w:rsidP="00F773A9">
      <w:pPr>
        <w:pStyle w:val="BodyText"/>
      </w:pPr>
      <w:r>
        <w:t>The ratio of the total cell area to module area.</w:t>
      </w:r>
    </w:p>
    <w:p w14:paraId="39E695FF" w14:textId="77777777" w:rsidR="002E0295" w:rsidRDefault="002E0295">
      <w:pPr>
        <w:spacing w:after="200" w:line="276" w:lineRule="auto"/>
        <w:rPr>
          <w:b/>
          <w:i/>
          <w:color w:val="407EC9"/>
          <w:sz w:val="22"/>
        </w:rPr>
      </w:pPr>
      <w:r>
        <w:rPr>
          <w:b/>
          <w:i/>
          <w:color w:val="407EC9"/>
        </w:rPr>
        <w:br w:type="page"/>
      </w:r>
    </w:p>
    <w:p w14:paraId="0B95AE3F" w14:textId="4CECF7AD" w:rsidR="00F773A9" w:rsidRPr="00E7551F" w:rsidRDefault="00F773A9" w:rsidP="00F773A9">
      <w:pPr>
        <w:pStyle w:val="BodyText"/>
        <w:rPr>
          <w:b/>
          <w:i/>
        </w:rPr>
      </w:pPr>
      <w:r w:rsidRPr="00E7551F">
        <w:rPr>
          <w:b/>
          <w:i/>
          <w:color w:val="407EC9"/>
        </w:rPr>
        <w:lastRenderedPageBreak/>
        <w:t>Panel:</w:t>
      </w:r>
    </w:p>
    <w:p w14:paraId="084A5C17" w14:textId="77777777" w:rsidR="00F773A9" w:rsidRDefault="00F773A9" w:rsidP="00F773A9">
      <w:pPr>
        <w:pStyle w:val="BodyText"/>
      </w:pPr>
      <w:r>
        <w:t>A group of modules fastened together, pre-assembled and wired, designed to serve as an installable unit in an array and/or sub-array.</w:t>
      </w:r>
    </w:p>
    <w:p w14:paraId="27BB907C" w14:textId="77777777" w:rsidR="00F773A9" w:rsidRPr="007A67E8" w:rsidRDefault="00F773A9" w:rsidP="00F773A9">
      <w:pPr>
        <w:pStyle w:val="BodyText"/>
        <w:rPr>
          <w:b/>
          <w:i/>
        </w:rPr>
      </w:pPr>
      <w:r w:rsidRPr="007A67E8">
        <w:rPr>
          <w:b/>
          <w:i/>
          <w:color w:val="407EC9"/>
        </w:rPr>
        <w:t>Panel area (m²):</w:t>
      </w:r>
    </w:p>
    <w:p w14:paraId="61A2AC60" w14:textId="77777777" w:rsidR="00F773A9" w:rsidRDefault="00F773A9" w:rsidP="00F773A9">
      <w:pPr>
        <w:pStyle w:val="BodyText"/>
      </w:pPr>
      <w:r>
        <w:t>The entire frontal area of the panel, including modules, inter-module framework and spacing.</w:t>
      </w:r>
    </w:p>
    <w:p w14:paraId="38BBDC15" w14:textId="77777777" w:rsidR="00F773A9" w:rsidRPr="007A67E8" w:rsidRDefault="00F773A9" w:rsidP="00F773A9">
      <w:pPr>
        <w:pStyle w:val="BodyText"/>
        <w:rPr>
          <w:b/>
          <w:i/>
        </w:rPr>
      </w:pPr>
      <w:r w:rsidRPr="007A67E8">
        <w:rPr>
          <w:b/>
          <w:i/>
          <w:color w:val="407EC9"/>
        </w:rPr>
        <w:t>Panel packing efficiency:</w:t>
      </w:r>
    </w:p>
    <w:p w14:paraId="19F6D91D" w14:textId="77777777" w:rsidR="00F773A9" w:rsidRDefault="00F773A9" w:rsidP="00F773A9">
      <w:pPr>
        <w:pStyle w:val="BodyText"/>
      </w:pPr>
      <w:r>
        <w:t>The ratio of the total module area to panel area.</w:t>
      </w:r>
    </w:p>
    <w:p w14:paraId="2DF3EBF4" w14:textId="77777777" w:rsidR="00F773A9" w:rsidRPr="007A67E8" w:rsidRDefault="00F773A9" w:rsidP="00F773A9">
      <w:pPr>
        <w:pStyle w:val="BodyText"/>
        <w:rPr>
          <w:b/>
          <w:i/>
        </w:rPr>
      </w:pPr>
      <w:r w:rsidRPr="007A67E8">
        <w:rPr>
          <w:b/>
          <w:i/>
          <w:color w:val="407EC9"/>
        </w:rPr>
        <w:t>Photovoltaic effect:</w:t>
      </w:r>
    </w:p>
    <w:p w14:paraId="4BD4D344" w14:textId="6DA04292" w:rsidR="00F773A9" w:rsidRDefault="00F773A9" w:rsidP="00F773A9">
      <w:pPr>
        <w:pStyle w:val="BodyText"/>
      </w:pPr>
      <w:r>
        <w:t>Direct conversion of radiant energy into electrical energy.</w:t>
      </w:r>
    </w:p>
    <w:p w14:paraId="3EB9B644" w14:textId="77777777" w:rsidR="00F773A9" w:rsidRPr="007A67E8" w:rsidRDefault="00F773A9" w:rsidP="00F773A9">
      <w:pPr>
        <w:pStyle w:val="BodyText"/>
        <w:rPr>
          <w:b/>
          <w:i/>
        </w:rPr>
      </w:pPr>
      <w:r w:rsidRPr="007A67E8">
        <w:rPr>
          <w:b/>
          <w:i/>
          <w:color w:val="407EC9"/>
        </w:rPr>
        <w:t>Photovoltaic (PV) System:</w:t>
      </w:r>
    </w:p>
    <w:p w14:paraId="75922205" w14:textId="77777777" w:rsidR="00F773A9" w:rsidRDefault="00F773A9" w:rsidP="00F773A9">
      <w:pPr>
        <w:pStyle w:val="BodyText"/>
      </w:pPr>
      <w:r>
        <w:t>An installed aggregate of components and subsystems that combine to use the photovoltaic effect to convert solar energy into electrical energy suitable for connection to an application load.  In its simplest form a PV system consists of a PV array with connections to the load, but it may also include power conditioning, monitoring and control equipment, energy storage and power distribution units.</w:t>
      </w:r>
    </w:p>
    <w:p w14:paraId="0230196C" w14:textId="77777777" w:rsidR="00F773A9" w:rsidRPr="007A67E8" w:rsidRDefault="00F773A9" w:rsidP="00F773A9">
      <w:pPr>
        <w:pStyle w:val="BodyText"/>
        <w:rPr>
          <w:b/>
          <w:i/>
        </w:rPr>
      </w:pPr>
      <w:r w:rsidRPr="007A67E8">
        <w:rPr>
          <w:b/>
          <w:i/>
          <w:color w:val="407EC9"/>
        </w:rPr>
        <w:t>Rated current:</w:t>
      </w:r>
    </w:p>
    <w:p w14:paraId="0A4C049A" w14:textId="77777777" w:rsidR="00F773A9" w:rsidRDefault="00F773A9" w:rsidP="00F773A9">
      <w:pPr>
        <w:pStyle w:val="BodyText"/>
      </w:pPr>
      <w:r>
        <w:t>The measured value of current of a PV device at rated voltage under Specified Operating Conditions.</w:t>
      </w:r>
    </w:p>
    <w:p w14:paraId="21593C8D" w14:textId="77777777" w:rsidR="00F773A9" w:rsidRPr="007A67E8" w:rsidRDefault="00F773A9" w:rsidP="00F773A9">
      <w:pPr>
        <w:pStyle w:val="BodyText"/>
        <w:rPr>
          <w:b/>
          <w:i/>
        </w:rPr>
      </w:pPr>
      <w:r w:rsidRPr="007A67E8">
        <w:rPr>
          <w:b/>
          <w:i/>
          <w:color w:val="407EC9"/>
        </w:rPr>
        <w:t>Rated maximum power:</w:t>
      </w:r>
    </w:p>
    <w:p w14:paraId="7774A4F5" w14:textId="77777777" w:rsidR="00F773A9" w:rsidRDefault="00F773A9" w:rsidP="00F773A9">
      <w:pPr>
        <w:pStyle w:val="BodyText"/>
      </w:pPr>
      <w:r>
        <w:t>The value of maximum power of a photovoltaic device under Specified Operating Conditions.</w:t>
      </w:r>
    </w:p>
    <w:p w14:paraId="50E9415A" w14:textId="77777777" w:rsidR="00F773A9" w:rsidRPr="007A67E8" w:rsidRDefault="00F773A9" w:rsidP="00F773A9">
      <w:pPr>
        <w:pStyle w:val="BodyText"/>
        <w:rPr>
          <w:b/>
          <w:i/>
        </w:rPr>
      </w:pPr>
      <w:r w:rsidRPr="007A67E8">
        <w:rPr>
          <w:b/>
          <w:i/>
          <w:color w:val="407EC9"/>
        </w:rPr>
        <w:t>Rated power:</w:t>
      </w:r>
    </w:p>
    <w:p w14:paraId="1F7D02F9" w14:textId="77777777" w:rsidR="00F773A9" w:rsidRDefault="00F773A9" w:rsidP="00F773A9">
      <w:pPr>
        <w:pStyle w:val="BodyText"/>
      </w:pPr>
      <w:r>
        <w:t>The value of power output of a photovoltaic device at rated voltage under Specified Operating Conditions.</w:t>
      </w:r>
    </w:p>
    <w:p w14:paraId="19E7C5CE" w14:textId="77777777" w:rsidR="00F773A9" w:rsidRPr="007A67E8" w:rsidRDefault="00F773A9" w:rsidP="00F773A9">
      <w:pPr>
        <w:pStyle w:val="BodyText"/>
        <w:rPr>
          <w:b/>
          <w:i/>
        </w:rPr>
      </w:pPr>
      <w:r w:rsidRPr="007A67E8">
        <w:rPr>
          <w:b/>
          <w:i/>
          <w:color w:val="407EC9"/>
        </w:rPr>
        <w:t>Rated voltage:</w:t>
      </w:r>
    </w:p>
    <w:p w14:paraId="6B9C1DEA" w14:textId="77777777" w:rsidR="00F773A9" w:rsidRDefault="00F773A9" w:rsidP="00F773A9">
      <w:pPr>
        <w:pStyle w:val="BodyText"/>
      </w:pPr>
      <w:r>
        <w:t>The voltage at which a PV device is designed to produce near maximum electrical power under Specified Operating Conditions.</w:t>
      </w:r>
    </w:p>
    <w:p w14:paraId="5F348F0B" w14:textId="77777777" w:rsidR="00F773A9" w:rsidRPr="007A67E8" w:rsidRDefault="00F773A9" w:rsidP="00F773A9">
      <w:pPr>
        <w:pStyle w:val="BodyText"/>
        <w:rPr>
          <w:b/>
          <w:i/>
        </w:rPr>
      </w:pPr>
      <w:r w:rsidRPr="007A67E8">
        <w:rPr>
          <w:b/>
          <w:i/>
          <w:color w:val="407EC9"/>
        </w:rPr>
        <w:t>Reference solar cell:</w:t>
      </w:r>
    </w:p>
    <w:p w14:paraId="7E608EB4" w14:textId="77777777" w:rsidR="00F773A9" w:rsidRDefault="00F773A9" w:rsidP="00F773A9">
      <w:pPr>
        <w:pStyle w:val="BodyText"/>
      </w:pPr>
      <w:r>
        <w:t>A solar cell used to measure irradiance or to set simulator irradiance levels in terms of a reference solar spectral irradiance distribution.</w:t>
      </w:r>
    </w:p>
    <w:p w14:paraId="594F9D4E" w14:textId="4542B071" w:rsidR="00F773A9" w:rsidRPr="007A67E8" w:rsidRDefault="00F773A9" w:rsidP="00F773A9">
      <w:pPr>
        <w:pStyle w:val="BodyText"/>
        <w:rPr>
          <w:b/>
          <w:i/>
          <w:color w:val="407EC9"/>
        </w:rPr>
      </w:pPr>
      <w:r w:rsidRPr="007A67E8">
        <w:rPr>
          <w:b/>
          <w:i/>
          <w:color w:val="407EC9"/>
        </w:rPr>
        <w:t>Short circuit current (I</w:t>
      </w:r>
      <w:r w:rsidR="007A67E8" w:rsidRPr="007A67E8">
        <w:rPr>
          <w:b/>
          <w:i/>
          <w:color w:val="407EC9"/>
          <w:vertAlign w:val="subscript"/>
        </w:rPr>
        <w:t>SC</w:t>
      </w:r>
      <w:r w:rsidRPr="007A67E8">
        <w:rPr>
          <w:b/>
          <w:i/>
          <w:color w:val="407EC9"/>
        </w:rPr>
        <w:t>):</w:t>
      </w:r>
    </w:p>
    <w:p w14:paraId="5E52945F" w14:textId="77777777" w:rsidR="00F773A9" w:rsidRDefault="00F773A9" w:rsidP="00F773A9">
      <w:pPr>
        <w:pStyle w:val="BodyText"/>
      </w:pPr>
      <w:r>
        <w:t>The output current of a photovoltaic device in the short-circuit condition at a particular temperature and irradiance.</w:t>
      </w:r>
    </w:p>
    <w:p w14:paraId="2112F4F4" w14:textId="77777777" w:rsidR="00F773A9" w:rsidRPr="007A67E8" w:rsidRDefault="00F773A9" w:rsidP="00F773A9">
      <w:pPr>
        <w:pStyle w:val="BodyText"/>
        <w:rPr>
          <w:b/>
          <w:i/>
          <w:color w:val="407EC9"/>
        </w:rPr>
      </w:pPr>
      <w:r w:rsidRPr="007A67E8">
        <w:rPr>
          <w:b/>
          <w:i/>
          <w:color w:val="407EC9"/>
        </w:rPr>
        <w:t>Solar cell:</w:t>
      </w:r>
    </w:p>
    <w:p w14:paraId="6F4BF274" w14:textId="77777777" w:rsidR="00F773A9" w:rsidRDefault="00F773A9" w:rsidP="00F773A9">
      <w:pPr>
        <w:pStyle w:val="BodyText"/>
      </w:pPr>
      <w:r>
        <w:t>The basic photovoltaic device that generates electricity when exposed to sunlight.</w:t>
      </w:r>
    </w:p>
    <w:p w14:paraId="4FA146B9" w14:textId="77777777" w:rsidR="00F773A9" w:rsidRPr="007A67E8" w:rsidRDefault="00F773A9" w:rsidP="00F773A9">
      <w:pPr>
        <w:pStyle w:val="BodyText"/>
        <w:rPr>
          <w:b/>
          <w:i/>
        </w:rPr>
      </w:pPr>
      <w:r w:rsidRPr="007A67E8">
        <w:rPr>
          <w:b/>
          <w:i/>
          <w:color w:val="407EC9"/>
        </w:rPr>
        <w:t>Solar cell area:</w:t>
      </w:r>
    </w:p>
    <w:p w14:paraId="79230756" w14:textId="77777777" w:rsidR="00F773A9" w:rsidRDefault="00F773A9" w:rsidP="00F773A9">
      <w:pPr>
        <w:pStyle w:val="BodyText"/>
      </w:pPr>
      <w:r>
        <w:t>The entire frontal area of the solar cell, including the cell grid (cm²).</w:t>
      </w:r>
    </w:p>
    <w:p w14:paraId="4FDD702B" w14:textId="77777777" w:rsidR="00F773A9" w:rsidRPr="007A67E8" w:rsidRDefault="00F773A9" w:rsidP="00F773A9">
      <w:pPr>
        <w:pStyle w:val="BodyText"/>
        <w:rPr>
          <w:b/>
          <w:i/>
        </w:rPr>
      </w:pPr>
      <w:r w:rsidRPr="007A67E8">
        <w:rPr>
          <w:b/>
          <w:i/>
          <w:color w:val="407EC9"/>
        </w:rPr>
        <w:t>Spectral response (absolute) (S abs):</w:t>
      </w:r>
    </w:p>
    <w:p w14:paraId="7D24FA42" w14:textId="77777777" w:rsidR="00F773A9" w:rsidRDefault="00F773A9" w:rsidP="00F773A9">
      <w:pPr>
        <w:pStyle w:val="BodyText"/>
      </w:pPr>
      <w:r>
        <w:t>The short circuit current density generated by unit irradiance at a particular wavelength (AW</w:t>
      </w:r>
      <w:r>
        <w:rPr>
          <w:rFonts w:ascii="Tahoma" w:eastAsia="Tahoma" w:hAnsi="Tahoma" w:cs="Tahoma"/>
        </w:rPr>
        <w:t>־</w:t>
      </w:r>
      <w:r>
        <w:rPr>
          <w:rFonts w:hint="eastAsia"/>
        </w:rPr>
        <w:t>¹</w:t>
      </w:r>
      <w:r>
        <w:t>), plotted as a function of wavelength.</w:t>
      </w:r>
    </w:p>
    <w:p w14:paraId="0EA1B19D" w14:textId="77777777" w:rsidR="00F773A9" w:rsidRPr="007A67E8" w:rsidRDefault="00F773A9" w:rsidP="00F773A9">
      <w:pPr>
        <w:pStyle w:val="BodyText"/>
        <w:rPr>
          <w:b/>
          <w:i/>
        </w:rPr>
      </w:pPr>
      <w:r w:rsidRPr="007A67E8">
        <w:rPr>
          <w:b/>
          <w:i/>
          <w:color w:val="407EC9"/>
        </w:rPr>
        <w:t>Spectral response (relative) (S rel):</w:t>
      </w:r>
    </w:p>
    <w:p w14:paraId="6C277C6B" w14:textId="77777777" w:rsidR="00F773A9" w:rsidRDefault="00F773A9" w:rsidP="00F773A9">
      <w:pPr>
        <w:pStyle w:val="BodyText"/>
      </w:pPr>
      <w:r>
        <w:t>The spectral response normalised to unity at wavelength of maximum response.</w:t>
      </w:r>
    </w:p>
    <w:p w14:paraId="41DD1167" w14:textId="77777777" w:rsidR="00F773A9" w:rsidRPr="007A67E8" w:rsidRDefault="00F773A9" w:rsidP="00F773A9">
      <w:pPr>
        <w:pStyle w:val="BodyText"/>
        <w:rPr>
          <w:b/>
          <w:u w:val="single"/>
        </w:rPr>
      </w:pPr>
      <w:r w:rsidRPr="007A67E8">
        <w:rPr>
          <w:b/>
          <w:color w:val="407EC9"/>
          <w:u w:val="single"/>
        </w:rPr>
        <w:lastRenderedPageBreak/>
        <w:t>Voltage temperature coefficient:</w:t>
      </w:r>
    </w:p>
    <w:p w14:paraId="58F1720F" w14:textId="77777777" w:rsidR="00F773A9" w:rsidRDefault="00F773A9" w:rsidP="00F773A9">
      <w:pPr>
        <w:pStyle w:val="BodyText"/>
      </w:pPr>
      <w:r>
        <w:t>The change of the open circuit voltage of a PV device per degree Celsius change of cell temperature.  This coefficient varies with irradiance and to a lesser extent with temperature.</w:t>
      </w:r>
    </w:p>
    <w:p w14:paraId="68D604E8" w14:textId="77777777" w:rsidR="0042565E" w:rsidRPr="0042565E" w:rsidRDefault="0042565E" w:rsidP="00F773A9">
      <w:pPr>
        <w:pStyle w:val="BodyText"/>
      </w:pPr>
    </w:p>
    <w:sectPr w:rsidR="0042565E" w:rsidRPr="0042565E" w:rsidSect="00E65CDD">
      <w:headerReference w:type="even" r:id="rId35"/>
      <w:headerReference w:type="default" r:id="rId36"/>
      <w:footerReference w:type="default" r:id="rId37"/>
      <w:headerReference w:type="first" r:id="rId38"/>
      <w:pgSz w:w="11906" w:h="16838" w:code="9"/>
      <w:pgMar w:top="567" w:right="794" w:bottom="1134" w:left="907" w:header="851"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ichael Hadley" w:date="2016-07-13T13:25:00Z" w:initials="MH">
    <w:p w14:paraId="21039388" w14:textId="1F2F345B" w:rsidR="00BA7305" w:rsidRDefault="00BA7305">
      <w:pPr>
        <w:pStyle w:val="CommentText"/>
      </w:pPr>
      <w:r>
        <w:rPr>
          <w:rStyle w:val="CommentReference"/>
        </w:rPr>
        <w:annotationRef/>
      </w:r>
      <w:r>
        <w:t>Amend as required.</w:t>
      </w:r>
    </w:p>
  </w:comment>
  <w:comment w:id="2" w:author="Michael Hadley" w:date="2016-07-13T13:22:00Z" w:initials="MH">
    <w:p w14:paraId="5C1D251F" w14:textId="77777777" w:rsidR="00BA7305" w:rsidRDefault="00BA7305" w:rsidP="00B863B3">
      <w:pPr>
        <w:pStyle w:val="CommentText"/>
      </w:pPr>
      <w:r>
        <w:rPr>
          <w:rStyle w:val="CommentReference"/>
        </w:rPr>
        <w:annotationRef/>
      </w:r>
      <w:r>
        <w:t>Insert date this document approved by Council (Month Year).</w:t>
      </w:r>
    </w:p>
  </w:comment>
  <w:comment w:id="7" w:author="Michael Hadley" w:date="2016-07-13T13:56:00Z" w:initials="MH">
    <w:p w14:paraId="0ED323C3" w14:textId="77777777" w:rsidR="00BA7305" w:rsidRDefault="00BA7305" w:rsidP="00A4018F">
      <w:pPr>
        <w:pStyle w:val="CommentText"/>
      </w:pPr>
      <w:r>
        <w:rPr>
          <w:rStyle w:val="CommentReference"/>
        </w:rPr>
        <w:annotationRef/>
      </w:r>
      <w:r>
        <w:t>Please complete</w:t>
      </w:r>
    </w:p>
  </w:comment>
  <w:comment w:id="83" w:author="Michael Hadley" w:date="2016-07-13T11:21:00Z" w:initials="MH">
    <w:p w14:paraId="247835D7" w14:textId="12015FFE" w:rsidR="00BA7305" w:rsidRDefault="00BA7305">
      <w:pPr>
        <w:pStyle w:val="CommentText"/>
      </w:pPr>
      <w:r>
        <w:rPr>
          <w:rStyle w:val="CommentReference"/>
        </w:rPr>
        <w:annotationRef/>
      </w:r>
      <w:r>
        <w:t>Content required</w:t>
      </w:r>
    </w:p>
  </w:comment>
  <w:comment w:id="768" w:author="Peter Dobson" w:date="2016-10-12T10:47:00Z" w:initials="PD">
    <w:p w14:paraId="451027AB" w14:textId="5B93920C" w:rsidR="00BA7305" w:rsidRDefault="00BA7305">
      <w:pPr>
        <w:pStyle w:val="CommentText"/>
      </w:pPr>
      <w:r>
        <w:rPr>
          <w:rStyle w:val="CommentReference"/>
        </w:rPr>
        <w:annotationRef/>
      </w:r>
      <w:r>
        <w:t>Need to revisit this after looking at 1067 – 2 &amp; 3</w:t>
      </w:r>
    </w:p>
  </w:comment>
  <w:comment w:id="831" w:author="Michael Hadley" w:date="2016-07-13T11:21:00Z" w:initials="MH">
    <w:p w14:paraId="105B1D59" w14:textId="77777777" w:rsidR="00BA7305" w:rsidRDefault="00BA7305" w:rsidP="00AC126D">
      <w:pPr>
        <w:pStyle w:val="CommentText"/>
      </w:pPr>
      <w:r>
        <w:rPr>
          <w:rStyle w:val="CommentReference"/>
        </w:rPr>
        <w:annotationRef/>
      </w:r>
      <w:r>
        <w:t>Content required</w:t>
      </w:r>
    </w:p>
  </w:comment>
  <w:comment w:id="915" w:author="Peter Dobson" w:date="2016-10-12T11:35:00Z" w:initials="PD">
    <w:p w14:paraId="77C73C1A" w14:textId="77777777" w:rsidR="004D5476" w:rsidRDefault="00AE6E4B">
      <w:pPr>
        <w:pStyle w:val="CommentText"/>
      </w:pPr>
      <w:r>
        <w:rPr>
          <w:rStyle w:val="CommentReference"/>
        </w:rPr>
        <w:annotationRef/>
      </w:r>
      <w:r w:rsidR="004D5476">
        <w:t>Remove from here.</w:t>
      </w:r>
    </w:p>
    <w:p w14:paraId="5F5116C4" w14:textId="77777777" w:rsidR="004D5476" w:rsidRDefault="004D5476">
      <w:pPr>
        <w:pStyle w:val="CommentText"/>
      </w:pPr>
      <w:r>
        <w:t>Review the terms and check they are in the dictionary.</w:t>
      </w:r>
    </w:p>
    <w:p w14:paraId="6DB0D120" w14:textId="7DF43E24" w:rsidR="00AE6E4B" w:rsidRDefault="00AE6E4B">
      <w:pPr>
        <w:pStyle w:val="CommentText"/>
      </w:pPr>
      <w:r>
        <w:t xml:space="preserve">Move </w:t>
      </w:r>
      <w:r w:rsidR="004D5476">
        <w:t xml:space="preserve">the relevant parts of </w:t>
      </w:r>
      <w:r>
        <w:t>Annex A to guideline 1039</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1039388" w15:done="1"/>
  <w15:commentEx w15:paraId="5C1D251F" w15:done="0"/>
  <w15:commentEx w15:paraId="0ED323C3" w15:done="0"/>
  <w15:commentEx w15:paraId="247835D7" w15:done="0"/>
  <w15:commentEx w15:paraId="451027AB" w15:done="0"/>
  <w15:commentEx w15:paraId="105B1D59" w15:done="0"/>
  <w15:commentEx w15:paraId="6DB0D12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2783E1" w14:textId="77777777" w:rsidR="004D6DA7" w:rsidRDefault="004D6DA7" w:rsidP="003274DB">
      <w:r>
        <w:separator/>
      </w:r>
    </w:p>
    <w:p w14:paraId="49FB11A6" w14:textId="77777777" w:rsidR="004D6DA7" w:rsidRDefault="004D6DA7"/>
  </w:endnote>
  <w:endnote w:type="continuationSeparator" w:id="0">
    <w:p w14:paraId="333E1A89" w14:textId="77777777" w:rsidR="004D6DA7" w:rsidRDefault="004D6DA7" w:rsidP="003274DB">
      <w:r>
        <w:continuationSeparator/>
      </w:r>
    </w:p>
    <w:p w14:paraId="708CC871" w14:textId="77777777" w:rsidR="004D6DA7" w:rsidRDefault="004D6D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E67EB" w14:textId="77777777" w:rsidR="00BA7305" w:rsidRDefault="00BA730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954BA8" w14:textId="77777777" w:rsidR="00BA7305" w:rsidRDefault="00BA730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2844918" w14:textId="77777777" w:rsidR="00BA7305" w:rsidRDefault="00BA730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7F4E81F" w14:textId="77777777" w:rsidR="00BA7305" w:rsidRDefault="00BA730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979D544" w14:textId="77777777" w:rsidR="00BA7305" w:rsidRDefault="00BA7305"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23FA0" w14:textId="77777777" w:rsidR="00BA7305" w:rsidRDefault="00BA7305" w:rsidP="008747E0">
    <w:pPr>
      <w:pStyle w:val="Footer"/>
    </w:pPr>
    <w:r>
      <w:rPr>
        <w:noProof/>
        <w:lang w:val="en-AU" w:eastAsia="en-AU"/>
      </w:rPr>
      <mc:AlternateContent>
        <mc:Choice Requires="wps">
          <w:drawing>
            <wp:anchor distT="0" distB="0" distL="114300" distR="114300" simplePos="0" relativeHeight="251669504" behindDoc="0" locked="0" layoutInCell="1" allowOverlap="1" wp14:anchorId="6632DB5B" wp14:editId="48161E68">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60ED8A03"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3ADFA595" w14:textId="77777777" w:rsidR="00BA7305" w:rsidRPr="00ED2A8D" w:rsidRDefault="00BA7305" w:rsidP="008747E0">
    <w:pPr>
      <w:pStyle w:val="Footer"/>
    </w:pPr>
    <w:r w:rsidRPr="00442889">
      <w:rPr>
        <w:noProof/>
        <w:lang w:val="en-AU" w:eastAsia="en-AU"/>
      </w:rPr>
      <w:drawing>
        <wp:anchor distT="0" distB="0" distL="114300" distR="114300" simplePos="0" relativeHeight="251661312" behindDoc="1" locked="0" layoutInCell="1" allowOverlap="1" wp14:anchorId="13994849" wp14:editId="7A76DD73">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30E01168" w14:textId="77777777" w:rsidR="00BA7305" w:rsidRPr="00ED2A8D" w:rsidRDefault="00BA7305" w:rsidP="008747E0">
    <w:pPr>
      <w:pStyle w:val="Footer"/>
    </w:pPr>
  </w:p>
  <w:p w14:paraId="1F08992D" w14:textId="77777777" w:rsidR="00BA7305" w:rsidRPr="00ED2A8D" w:rsidRDefault="00BA7305" w:rsidP="008747E0">
    <w:pPr>
      <w:pStyle w:val="Footer"/>
    </w:pPr>
  </w:p>
  <w:p w14:paraId="27E91762" w14:textId="77777777" w:rsidR="00BA7305" w:rsidRPr="00ED2A8D" w:rsidRDefault="00BA7305"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A904FC" w14:textId="77777777" w:rsidR="00BA7305" w:rsidRDefault="00BA7305" w:rsidP="00525922">
    <w:pPr>
      <w:pStyle w:val="Footerlandscape"/>
    </w:pPr>
    <w:r>
      <w:rPr>
        <w:noProof/>
        <w:lang w:val="en-AU" w:eastAsia="en-AU"/>
      </w:rPr>
      <mc:AlternateContent>
        <mc:Choice Requires="wps">
          <w:drawing>
            <wp:anchor distT="0" distB="0" distL="114300" distR="114300" simplePos="0" relativeHeight="251691008" behindDoc="0" locked="0" layoutInCell="1" allowOverlap="1" wp14:anchorId="21834EB3" wp14:editId="456EE1C0">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4E6122AB"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0A3121B9" w14:textId="77777777" w:rsidR="00BA7305" w:rsidRPr="00C907DF" w:rsidRDefault="00BA7305"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19E77872" w14:textId="77777777" w:rsidR="00BA7305" w:rsidRPr="00525922" w:rsidRDefault="00BA7305"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F3D0D" w14:textId="77777777" w:rsidR="00BA7305" w:rsidRPr="00C716E5" w:rsidRDefault="00BA7305" w:rsidP="00C716E5">
    <w:pPr>
      <w:pStyle w:val="Footer"/>
      <w:rPr>
        <w:sz w:val="15"/>
        <w:szCs w:val="15"/>
      </w:rPr>
    </w:pPr>
  </w:p>
  <w:p w14:paraId="0B96011B" w14:textId="77777777" w:rsidR="00BA7305" w:rsidRDefault="00BA7305" w:rsidP="00C716E5">
    <w:pPr>
      <w:pStyle w:val="Footerportrait"/>
    </w:pPr>
  </w:p>
  <w:p w14:paraId="14B51312" w14:textId="77777777" w:rsidR="00BA7305" w:rsidRPr="00C907DF" w:rsidRDefault="00265A64" w:rsidP="00C716E5">
    <w:pPr>
      <w:pStyle w:val="Footerportrait"/>
      <w:rPr>
        <w:rStyle w:val="PageNumber"/>
        <w:szCs w:val="15"/>
      </w:rPr>
    </w:pPr>
    <w:fldSimple w:instr=" STYLEREF &quot;Document type&quot; \* MERGEFORMAT ">
      <w:r w:rsidR="00976A91">
        <w:t>IALA Guideline</w:t>
      </w:r>
    </w:fldSimple>
    <w:r w:rsidR="00BA7305" w:rsidRPr="00C907DF">
      <w:t xml:space="preserve"> </w:t>
    </w:r>
    <w:fldSimple w:instr=" STYLEREF &quot;Document number&quot; \* MERGEFORMAT ">
      <w:r w:rsidR="00976A91">
        <w:t>1067-0</w:t>
      </w:r>
    </w:fldSimple>
    <w:r w:rsidR="00BA7305" w:rsidRPr="00C907DF">
      <w:t xml:space="preserve"> –</w:t>
    </w:r>
    <w:r w:rsidR="00BA7305">
      <w:t xml:space="preserve"> </w:t>
    </w:r>
    <w:fldSimple w:instr=" STYLEREF &quot;Document name&quot; \* MERGEFORMAT ">
      <w:r w:rsidR="00976A91">
        <w:t>Selection of Power Systems for Aids to Navigation and Associated Equipment</w:t>
      </w:r>
    </w:fldSimple>
  </w:p>
  <w:p w14:paraId="01A95E1A" w14:textId="77777777" w:rsidR="00BA7305" w:rsidRPr="00C907DF" w:rsidRDefault="00265A64" w:rsidP="00C716E5">
    <w:pPr>
      <w:pStyle w:val="Footerportrait"/>
    </w:pPr>
    <w:fldSimple w:instr=" STYLEREF &quot;Edition number&quot; \* MERGEFORMAT ">
      <w:r w:rsidR="00976A91">
        <w:t>Edition 1.1</w:t>
      </w:r>
    </w:fldSimple>
    <w:r w:rsidR="00BA7305">
      <w:t xml:space="preserve">  </w:t>
    </w:r>
    <w:fldSimple w:instr=" STYLEREF &quot;Document date&quot; \* MERGEFORMAT ">
      <w:r w:rsidR="00976A91">
        <w:t>Document Date</w:t>
      </w:r>
    </w:fldSimple>
    <w:r w:rsidR="00BA7305" w:rsidRPr="00C907DF">
      <w:tab/>
    </w:r>
    <w:r w:rsidR="00BA7305">
      <w:t xml:space="preserve">P </w:t>
    </w:r>
    <w:r w:rsidR="00BA7305" w:rsidRPr="00C907DF">
      <w:rPr>
        <w:rStyle w:val="PageNumber"/>
        <w:szCs w:val="15"/>
      </w:rPr>
      <w:fldChar w:fldCharType="begin"/>
    </w:r>
    <w:r w:rsidR="00BA7305" w:rsidRPr="00C907DF">
      <w:rPr>
        <w:rStyle w:val="PageNumber"/>
        <w:szCs w:val="15"/>
      </w:rPr>
      <w:instrText xml:space="preserve">PAGE  </w:instrText>
    </w:r>
    <w:r w:rsidR="00BA7305" w:rsidRPr="00C907DF">
      <w:rPr>
        <w:rStyle w:val="PageNumber"/>
        <w:szCs w:val="15"/>
      </w:rPr>
      <w:fldChar w:fldCharType="separate"/>
    </w:r>
    <w:r w:rsidR="00976A91">
      <w:rPr>
        <w:rStyle w:val="PageNumber"/>
        <w:szCs w:val="15"/>
      </w:rPr>
      <w:t>8</w:t>
    </w:r>
    <w:r w:rsidR="00BA7305"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D1528" w14:textId="77777777" w:rsidR="00BA7305" w:rsidRDefault="00BA7305" w:rsidP="00C716E5">
    <w:pPr>
      <w:pStyle w:val="Footer"/>
    </w:pPr>
  </w:p>
  <w:p w14:paraId="486167B0" w14:textId="77777777" w:rsidR="00BA7305" w:rsidRDefault="00BA7305" w:rsidP="00C716E5">
    <w:pPr>
      <w:pStyle w:val="Footerportrait"/>
    </w:pPr>
  </w:p>
  <w:p w14:paraId="5BD3A1B4" w14:textId="77777777" w:rsidR="00BA7305" w:rsidRPr="00C907DF" w:rsidRDefault="00265A64" w:rsidP="00C716E5">
    <w:pPr>
      <w:pStyle w:val="Footerportrait"/>
      <w:rPr>
        <w:rStyle w:val="PageNumber"/>
        <w:szCs w:val="15"/>
      </w:rPr>
    </w:pPr>
    <w:fldSimple w:instr=" STYLEREF &quot;Document type&quot; \* MERGEFORMAT ">
      <w:r w:rsidR="00976A91">
        <w:t>IALA Guideline</w:t>
      </w:r>
    </w:fldSimple>
    <w:r w:rsidR="00BA7305" w:rsidRPr="00C907DF">
      <w:t xml:space="preserve"> </w:t>
    </w:r>
    <w:fldSimple w:instr=" STYLEREF &quot;Document number&quot; \* MERGEFORMAT ">
      <w:r w:rsidR="00976A91">
        <w:t>1067-0</w:t>
      </w:r>
    </w:fldSimple>
    <w:r w:rsidR="00BA7305" w:rsidRPr="00C907DF">
      <w:t xml:space="preserve"> –</w:t>
    </w:r>
    <w:r w:rsidR="00BA7305">
      <w:t xml:space="preserve"> </w:t>
    </w:r>
    <w:fldSimple w:instr=" STYLEREF &quot;Document name&quot; \* MERGEFORMAT ">
      <w:r w:rsidR="00976A91">
        <w:t>Selection of Power Systems for Aids to Navigation and Associated Equipment</w:t>
      </w:r>
    </w:fldSimple>
  </w:p>
  <w:p w14:paraId="60EF5D44" w14:textId="77777777" w:rsidR="00BA7305" w:rsidRPr="00525922" w:rsidRDefault="00265A64" w:rsidP="00C716E5">
    <w:pPr>
      <w:pStyle w:val="Footerportrait"/>
    </w:pPr>
    <w:fldSimple w:instr=" STYLEREF &quot;Edition number&quot; \* MERGEFORMAT ">
      <w:r w:rsidR="00976A91">
        <w:t>Edition 1.1</w:t>
      </w:r>
    </w:fldSimple>
    <w:r w:rsidR="00BA7305">
      <w:t xml:space="preserve">  </w:t>
    </w:r>
    <w:fldSimple w:instr=" STYLEREF &quot;Document date&quot; \* MERGEFORMAT ">
      <w:r w:rsidR="00976A91">
        <w:t>Document Date</w:t>
      </w:r>
    </w:fldSimple>
    <w:r w:rsidR="00BA7305" w:rsidRPr="00C907DF">
      <w:tab/>
    </w:r>
    <w:r w:rsidR="00BA7305">
      <w:t xml:space="preserve">P </w:t>
    </w:r>
    <w:r w:rsidR="00BA7305" w:rsidRPr="00C907DF">
      <w:rPr>
        <w:rStyle w:val="PageNumber"/>
        <w:szCs w:val="15"/>
      </w:rPr>
      <w:fldChar w:fldCharType="begin"/>
    </w:r>
    <w:r w:rsidR="00BA7305" w:rsidRPr="00C907DF">
      <w:rPr>
        <w:rStyle w:val="PageNumber"/>
        <w:szCs w:val="15"/>
      </w:rPr>
      <w:instrText xml:space="preserve">PAGE  </w:instrText>
    </w:r>
    <w:r w:rsidR="00BA7305" w:rsidRPr="00C907DF">
      <w:rPr>
        <w:rStyle w:val="PageNumber"/>
        <w:szCs w:val="15"/>
      </w:rPr>
      <w:fldChar w:fldCharType="separate"/>
    </w:r>
    <w:r w:rsidR="00976A91">
      <w:rPr>
        <w:rStyle w:val="PageNumber"/>
        <w:szCs w:val="15"/>
      </w:rPr>
      <w:t>4</w:t>
    </w:r>
    <w:r w:rsidR="00BA7305"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368E1" w14:textId="77777777" w:rsidR="00BA7305" w:rsidRDefault="00BA7305" w:rsidP="00C716E5">
    <w:pPr>
      <w:pStyle w:val="Footer"/>
    </w:pPr>
  </w:p>
  <w:p w14:paraId="3C7B7FDE" w14:textId="77777777" w:rsidR="00BA7305" w:rsidRDefault="00BA7305" w:rsidP="00C716E5">
    <w:pPr>
      <w:pStyle w:val="Footerlandscape"/>
    </w:pPr>
  </w:p>
  <w:p w14:paraId="68E53280" w14:textId="77777777" w:rsidR="00BA7305" w:rsidRPr="00C907DF" w:rsidRDefault="00265A64" w:rsidP="00C716E5">
    <w:pPr>
      <w:pStyle w:val="Footerlandscape"/>
    </w:pPr>
    <w:fldSimple w:instr=" STYLEREF &quot;Document type&quot; \* MERGEFORMAT ">
      <w:r w:rsidR="00976A91">
        <w:rPr>
          <w:noProof/>
        </w:rPr>
        <w:t>IALA Guideline</w:t>
      </w:r>
    </w:fldSimple>
    <w:r w:rsidR="00BA7305" w:rsidRPr="00C907DF">
      <w:t xml:space="preserve"> </w:t>
    </w:r>
    <w:fldSimple w:instr=" STYLEREF &quot;Document number&quot; \* MERGEFORMAT ">
      <w:r w:rsidR="00976A91">
        <w:rPr>
          <w:noProof/>
        </w:rPr>
        <w:t>1067-0</w:t>
      </w:r>
    </w:fldSimple>
    <w:r w:rsidR="00BA7305" w:rsidRPr="00C907DF">
      <w:t xml:space="preserve"> –</w:t>
    </w:r>
    <w:r w:rsidR="00BA7305">
      <w:t xml:space="preserve"> </w:t>
    </w:r>
    <w:fldSimple w:instr=" STYLEREF &quot;Document name&quot; \* MERGEFORMAT ">
      <w:r w:rsidR="00976A91">
        <w:rPr>
          <w:noProof/>
        </w:rPr>
        <w:t>Selection of Power Systems for Aids to Navigation and Associated Equipment</w:t>
      </w:r>
    </w:fldSimple>
    <w:r w:rsidR="00BA7305">
      <w:tab/>
    </w:r>
  </w:p>
  <w:p w14:paraId="3BCF43F3" w14:textId="77777777" w:rsidR="00BA7305" w:rsidRPr="00C907DF" w:rsidRDefault="00265A64" w:rsidP="00C716E5">
    <w:pPr>
      <w:pStyle w:val="Footerlandscape"/>
    </w:pPr>
    <w:fldSimple w:instr=" STYLEREF &quot;Edition number&quot; \* MERGEFORMAT ">
      <w:r w:rsidR="00976A91">
        <w:rPr>
          <w:noProof/>
        </w:rPr>
        <w:t>Edition 1.1</w:t>
      </w:r>
    </w:fldSimple>
    <w:r w:rsidR="00BA7305">
      <w:t xml:space="preserve">  </w:t>
    </w:r>
    <w:fldSimple w:instr=" STYLEREF &quot;Document date&quot; \* MERGEFORMAT ">
      <w:r w:rsidR="00976A91">
        <w:rPr>
          <w:noProof/>
        </w:rPr>
        <w:t>Document Date</w:t>
      </w:r>
    </w:fldSimple>
    <w:r w:rsidR="00BA7305">
      <w:tab/>
      <w:t xml:space="preserve">P </w:t>
    </w:r>
    <w:r w:rsidR="00BA7305" w:rsidRPr="00C907DF">
      <w:rPr>
        <w:rStyle w:val="PageNumber"/>
        <w:szCs w:val="15"/>
      </w:rPr>
      <w:fldChar w:fldCharType="begin"/>
    </w:r>
    <w:r w:rsidR="00BA7305" w:rsidRPr="00C907DF">
      <w:rPr>
        <w:rStyle w:val="PageNumber"/>
        <w:szCs w:val="15"/>
      </w:rPr>
      <w:instrText xml:space="preserve">PAGE  </w:instrText>
    </w:r>
    <w:r w:rsidR="00BA7305" w:rsidRPr="00C907DF">
      <w:rPr>
        <w:rStyle w:val="PageNumber"/>
        <w:szCs w:val="15"/>
      </w:rPr>
      <w:fldChar w:fldCharType="separate"/>
    </w:r>
    <w:r w:rsidR="00976A91">
      <w:rPr>
        <w:rStyle w:val="PageNumber"/>
        <w:noProof/>
        <w:szCs w:val="15"/>
      </w:rPr>
      <w:t>9</w:t>
    </w:r>
    <w:r w:rsidR="00BA7305" w:rsidRPr="00C907DF">
      <w:rPr>
        <w:rStyle w:val="PageNumber"/>
        <w:szCs w:val="15"/>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C31C71" w14:textId="77777777" w:rsidR="00BA7305" w:rsidRDefault="00BA7305" w:rsidP="00C716E5">
    <w:pPr>
      <w:pStyle w:val="Footer"/>
    </w:pPr>
  </w:p>
  <w:p w14:paraId="2926DEB6" w14:textId="77777777" w:rsidR="00BA7305" w:rsidRDefault="00BA7305" w:rsidP="00C716E5">
    <w:pPr>
      <w:pStyle w:val="Footerportrait"/>
    </w:pPr>
  </w:p>
  <w:p w14:paraId="533AC6C8" w14:textId="77777777" w:rsidR="00BA7305" w:rsidRPr="00C907DF" w:rsidRDefault="00265A64" w:rsidP="00C716E5">
    <w:pPr>
      <w:pStyle w:val="Footerportrait"/>
    </w:pPr>
    <w:fldSimple w:instr=" STYLEREF &quot;Document type&quot; \* MERGEFORMAT ">
      <w:r w:rsidR="00976A91">
        <w:t>IALA Guideline</w:t>
      </w:r>
    </w:fldSimple>
    <w:r w:rsidR="00BA7305" w:rsidRPr="00C907DF">
      <w:t xml:space="preserve"> </w:t>
    </w:r>
    <w:fldSimple w:instr=" STYLEREF &quot;Document number&quot; \* MERGEFORMAT ">
      <w:r w:rsidR="00976A91">
        <w:t>1067-0</w:t>
      </w:r>
    </w:fldSimple>
    <w:r w:rsidR="00BA7305" w:rsidRPr="00C907DF">
      <w:t xml:space="preserve"> –</w:t>
    </w:r>
    <w:r w:rsidR="00BA7305">
      <w:t xml:space="preserve"> </w:t>
    </w:r>
    <w:fldSimple w:instr=" STYLEREF &quot;Document name&quot; \* MERGEFORMAT ">
      <w:r w:rsidR="00976A91">
        <w:t>Selection of Power Systems for Aids to Navigation and Associated Equipment</w:t>
      </w:r>
    </w:fldSimple>
    <w:r w:rsidR="00BA7305">
      <w:tab/>
    </w:r>
  </w:p>
  <w:p w14:paraId="10E8B842" w14:textId="77777777" w:rsidR="00BA7305" w:rsidRPr="00C907DF" w:rsidRDefault="00265A64" w:rsidP="00C716E5">
    <w:pPr>
      <w:pStyle w:val="Footerportrait"/>
    </w:pPr>
    <w:fldSimple w:instr=" STYLEREF &quot;Edition number&quot; \* MERGEFORMAT ">
      <w:r w:rsidR="00976A91">
        <w:t>Edition 1.1</w:t>
      </w:r>
    </w:fldSimple>
    <w:r w:rsidR="00BA7305">
      <w:t xml:space="preserve">  </w:t>
    </w:r>
    <w:fldSimple w:instr=" STYLEREF &quot;Document date&quot; \* MERGEFORMAT ">
      <w:r w:rsidR="00976A91">
        <w:t>Document Date</w:t>
      </w:r>
    </w:fldSimple>
    <w:r w:rsidR="00BA7305">
      <w:tab/>
    </w:r>
    <w:r w:rsidR="00BA7305">
      <w:rPr>
        <w:rStyle w:val="PageNumber"/>
        <w:szCs w:val="15"/>
      </w:rPr>
      <w:t xml:space="preserve">P </w:t>
    </w:r>
    <w:r w:rsidR="00BA7305" w:rsidRPr="00C907DF">
      <w:rPr>
        <w:rStyle w:val="PageNumber"/>
        <w:szCs w:val="15"/>
      </w:rPr>
      <w:fldChar w:fldCharType="begin"/>
    </w:r>
    <w:r w:rsidR="00BA7305" w:rsidRPr="00C907DF">
      <w:rPr>
        <w:rStyle w:val="PageNumber"/>
        <w:szCs w:val="15"/>
      </w:rPr>
      <w:instrText xml:space="preserve">PAGE  </w:instrText>
    </w:r>
    <w:r w:rsidR="00BA7305" w:rsidRPr="00C907DF">
      <w:rPr>
        <w:rStyle w:val="PageNumber"/>
        <w:szCs w:val="15"/>
      </w:rPr>
      <w:fldChar w:fldCharType="separate"/>
    </w:r>
    <w:r w:rsidR="00976A91">
      <w:rPr>
        <w:rStyle w:val="PageNumber"/>
        <w:szCs w:val="15"/>
      </w:rPr>
      <w:t>11</w:t>
    </w:r>
    <w:r w:rsidR="00BA7305" w:rsidRPr="00C907DF">
      <w:rPr>
        <w:rStyle w:val="PageNumber"/>
        <w:szCs w:val="15"/>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FF2935" w14:textId="77777777" w:rsidR="00BA7305" w:rsidRDefault="00BA7305" w:rsidP="00C716E5">
    <w:pPr>
      <w:pStyle w:val="Footer"/>
    </w:pPr>
  </w:p>
  <w:p w14:paraId="16DCB4BE" w14:textId="77777777" w:rsidR="00BA7305" w:rsidRDefault="00BA7305" w:rsidP="00C716E5">
    <w:pPr>
      <w:pStyle w:val="Footerportrait"/>
    </w:pPr>
  </w:p>
  <w:p w14:paraId="2C0E9260" w14:textId="77777777" w:rsidR="00BA7305" w:rsidRPr="00C907DF" w:rsidRDefault="00265A64" w:rsidP="00C716E5">
    <w:pPr>
      <w:pStyle w:val="Footerportrait"/>
    </w:pPr>
    <w:fldSimple w:instr=" STYLEREF &quot;Document type&quot; \* MERGEFORMAT ">
      <w:r w:rsidR="00976A91">
        <w:t>IALA Guideline</w:t>
      </w:r>
    </w:fldSimple>
    <w:r w:rsidR="00BA7305" w:rsidRPr="00C907DF">
      <w:t xml:space="preserve"> </w:t>
    </w:r>
    <w:fldSimple w:instr=" STYLEREF &quot;Document number&quot; \* MERGEFORMAT ">
      <w:r w:rsidR="00976A91">
        <w:t>1067-0</w:t>
      </w:r>
    </w:fldSimple>
    <w:r w:rsidR="00BA7305" w:rsidRPr="00C907DF">
      <w:t xml:space="preserve"> –</w:t>
    </w:r>
    <w:r w:rsidR="00BA7305">
      <w:t xml:space="preserve"> </w:t>
    </w:r>
    <w:fldSimple w:instr=" STYLEREF &quot;Document name&quot; \* MERGEFORMAT ">
      <w:r w:rsidR="00976A91">
        <w:t>Selection of Power Systems for Aids to Navigation and Associated Equipment</w:t>
      </w:r>
    </w:fldSimple>
    <w:r w:rsidR="00BA7305">
      <w:tab/>
    </w:r>
  </w:p>
  <w:p w14:paraId="46122CF0" w14:textId="77777777" w:rsidR="00BA7305" w:rsidRPr="00C907DF" w:rsidRDefault="00265A64" w:rsidP="00C716E5">
    <w:pPr>
      <w:pStyle w:val="Footerportrait"/>
    </w:pPr>
    <w:fldSimple w:instr=" STYLEREF &quot;Edition number&quot; \* MERGEFORMAT ">
      <w:r w:rsidR="00976A91">
        <w:t>Edition 1.1</w:t>
      </w:r>
    </w:fldSimple>
    <w:r w:rsidR="00BA7305">
      <w:t xml:space="preserve">  </w:t>
    </w:r>
    <w:fldSimple w:instr=" STYLEREF &quot;Document date&quot; \* MERGEFORMAT ">
      <w:r w:rsidR="00976A91">
        <w:t>Document Date</w:t>
      </w:r>
    </w:fldSimple>
    <w:r w:rsidR="00BA7305">
      <w:tab/>
    </w:r>
    <w:r w:rsidR="00BA7305">
      <w:rPr>
        <w:rStyle w:val="PageNumber"/>
        <w:szCs w:val="15"/>
      </w:rPr>
      <w:t xml:space="preserve">P </w:t>
    </w:r>
    <w:r w:rsidR="00BA7305" w:rsidRPr="00C907DF">
      <w:rPr>
        <w:rStyle w:val="PageNumber"/>
        <w:szCs w:val="15"/>
      </w:rPr>
      <w:fldChar w:fldCharType="begin"/>
    </w:r>
    <w:r w:rsidR="00BA7305" w:rsidRPr="00C907DF">
      <w:rPr>
        <w:rStyle w:val="PageNumber"/>
        <w:szCs w:val="15"/>
      </w:rPr>
      <w:instrText xml:space="preserve">PAGE  </w:instrText>
    </w:r>
    <w:r w:rsidR="00BA7305" w:rsidRPr="00C907DF">
      <w:rPr>
        <w:rStyle w:val="PageNumber"/>
        <w:szCs w:val="15"/>
      </w:rPr>
      <w:fldChar w:fldCharType="separate"/>
    </w:r>
    <w:r w:rsidR="00976A91">
      <w:rPr>
        <w:rStyle w:val="PageNumber"/>
        <w:szCs w:val="15"/>
      </w:rPr>
      <w:t>12</w:t>
    </w:r>
    <w:r w:rsidR="00BA7305"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6DD9A2" w14:textId="77777777" w:rsidR="004D6DA7" w:rsidRDefault="004D6DA7" w:rsidP="003274DB">
      <w:r>
        <w:separator/>
      </w:r>
    </w:p>
    <w:p w14:paraId="2A432040" w14:textId="77777777" w:rsidR="004D6DA7" w:rsidRDefault="004D6DA7"/>
  </w:footnote>
  <w:footnote w:type="continuationSeparator" w:id="0">
    <w:p w14:paraId="6417F39D" w14:textId="77777777" w:rsidR="004D6DA7" w:rsidRDefault="004D6DA7" w:rsidP="003274DB">
      <w:r>
        <w:continuationSeparator/>
      </w:r>
    </w:p>
    <w:p w14:paraId="05E9AD46" w14:textId="77777777" w:rsidR="004D6DA7" w:rsidRDefault="004D6DA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4440C0" w14:textId="429AE068" w:rsidR="00BA7305" w:rsidRDefault="004D6DA7">
    <w:pPr>
      <w:pStyle w:val="Header"/>
    </w:pPr>
    <w:r>
      <w:rPr>
        <w:noProof/>
      </w:rPr>
      <w:pict w14:anchorId="75E739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margin-left:0;margin-top:0;width:604.45pt;height:54.95pt;rotation:315;z-index:-2515701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B436236">
        <v:shape id="PowerPlusWaterMarkObject2" o:spid="_x0000_s2050"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8FDC011">
        <v:shape id="PowerPlusWaterMarkObject1" o:spid="_x0000_s2049"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4DCD9C" w14:textId="66F38E48" w:rsidR="00BA7305" w:rsidRDefault="004D6DA7">
    <w:pPr>
      <w:pStyle w:val="Header"/>
    </w:pPr>
    <w:r>
      <w:rPr>
        <w:noProof/>
      </w:rPr>
      <w:pict w14:anchorId="74FB47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0" type="#_x0000_t136" style="position:absolute;margin-left:0;margin-top:0;width:604.45pt;height:54.95pt;rotation:315;z-index:-2515517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049FA061">
        <v:shape id="PowerPlusWaterMarkObject11" o:spid="_x0000_s2059" type="#_x0000_t136" style="position:absolute;margin-left:0;margin-top:0;width:604.45pt;height:54.95pt;rotation:315;z-index:-25159475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7132D" w14:textId="274890F8" w:rsidR="00BA7305" w:rsidRDefault="004D6DA7" w:rsidP="00C716E5">
    <w:pPr>
      <w:pStyle w:val="Header"/>
    </w:pPr>
    <w:r>
      <w:rPr>
        <w:noProof/>
      </w:rPr>
      <w:pict w14:anchorId="6D95CF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9" type="#_x0000_t136" style="position:absolute;margin-left:0;margin-top:0;width:604.45pt;height:54.95pt;rotation:315;z-index:-2515537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6BE5B78">
        <v:shape id="PowerPlusWaterMarkObject10" o:spid="_x0000_s2058"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A7305">
      <w:rPr>
        <w:noProof/>
        <w:lang w:val="en-AU" w:eastAsia="en-AU"/>
      </w:rPr>
      <w:drawing>
        <wp:anchor distT="0" distB="0" distL="114300" distR="114300" simplePos="0" relativeHeight="251672576" behindDoc="1" locked="0" layoutInCell="1" allowOverlap="1" wp14:anchorId="0E05EBF4" wp14:editId="1439B3AE">
          <wp:simplePos x="0" y="0"/>
          <wp:positionH relativeFrom="page">
            <wp:posOffset>6827520</wp:posOffset>
          </wp:positionH>
          <wp:positionV relativeFrom="page">
            <wp:posOffset>-30480</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FA468" w14:textId="18D51192" w:rsidR="00BA7305" w:rsidRDefault="004D6DA7">
    <w:pPr>
      <w:pStyle w:val="Header"/>
    </w:pPr>
    <w:r>
      <w:rPr>
        <w:noProof/>
      </w:rPr>
      <w:pict w14:anchorId="59832FF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1" type="#_x0000_t136" style="position:absolute;margin-left:0;margin-top:0;width:604.45pt;height:54.95pt;rotation:315;z-index:-2515496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E867A44">
        <v:shape id="PowerPlusWaterMarkObject12" o:spid="_x0000_s2060" type="#_x0000_t136" style="position:absolute;margin-left:0;margin-top:0;width:604.45pt;height:54.95pt;rotation:315;z-index:-25159270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C4EB4" w14:textId="16999F0F" w:rsidR="00BA7305" w:rsidRDefault="004D6DA7">
    <w:pPr>
      <w:pStyle w:val="Header"/>
    </w:pPr>
    <w:r>
      <w:rPr>
        <w:noProof/>
      </w:rPr>
      <w:pict w14:anchorId="6F6527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3" type="#_x0000_t136" style="position:absolute;margin-left:0;margin-top:0;width:604.45pt;height:54.95pt;rotation:315;z-index:-2515456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062E104">
        <v:shape id="PowerPlusWaterMarkObject14" o:spid="_x0000_s2062" type="#_x0000_t136" style="position:absolute;margin-left:0;margin-top:0;width:604.45pt;height:54.95pt;rotation:315;z-index:-25158860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EEE12" w14:textId="3EB47A78" w:rsidR="00BA7305" w:rsidRDefault="004D6DA7" w:rsidP="00C716E5">
    <w:pPr>
      <w:pStyle w:val="Header"/>
    </w:pPr>
    <w:r>
      <w:rPr>
        <w:noProof/>
      </w:rPr>
      <w:pict w14:anchorId="5CBC4B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2" type="#_x0000_t136" style="position:absolute;margin-left:0;margin-top:0;width:604.45pt;height:54.95pt;rotation:315;z-index:-2515476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E2ECF9A">
        <v:shape id="PowerPlusWaterMarkObject13" o:spid="_x0000_s2061" type="#_x0000_t136" style="position:absolute;margin-left:0;margin-top:0;width:604.45pt;height:54.95pt;rotation:315;z-index:-25159065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A7305">
      <w:rPr>
        <w:noProof/>
        <w:lang w:val="en-AU" w:eastAsia="en-AU"/>
      </w:rPr>
      <w:drawing>
        <wp:anchor distT="0" distB="0" distL="114300" distR="114300" simplePos="0" relativeHeight="251676672" behindDoc="1" locked="0" layoutInCell="1" allowOverlap="1" wp14:anchorId="6C72B15B" wp14:editId="070AE733">
          <wp:simplePos x="0" y="0"/>
          <wp:positionH relativeFrom="page">
            <wp:posOffset>9960520</wp:posOffset>
          </wp:positionH>
          <wp:positionV relativeFrom="page">
            <wp:posOffset>4898</wp:posOffset>
          </wp:positionV>
          <wp:extent cx="720000" cy="720000"/>
          <wp:effectExtent l="0" t="0" r="4445" b="4445"/>
          <wp:wrapNone/>
          <wp:docPr id="2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355AB" w14:textId="1240FB9C" w:rsidR="00BA7305" w:rsidRDefault="004D6DA7">
    <w:pPr>
      <w:pStyle w:val="Header"/>
    </w:pPr>
    <w:r>
      <w:rPr>
        <w:noProof/>
      </w:rPr>
      <w:pict w14:anchorId="2643CD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4" type="#_x0000_t136" style="position:absolute;margin-left:0;margin-top:0;width:604.45pt;height:54.95pt;rotation:315;z-index:-25154355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1562079">
        <v:shape id="PowerPlusWaterMarkObject15" o:spid="_x0000_s2063"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AF9DE2" w14:textId="252EF462" w:rsidR="00BA7305" w:rsidRDefault="004D6DA7">
    <w:pPr>
      <w:pStyle w:val="Header"/>
    </w:pPr>
    <w:r>
      <w:rPr>
        <w:noProof/>
      </w:rPr>
      <w:pict w14:anchorId="0CF81A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6" type="#_x0000_t136" style="position:absolute;margin-left:0;margin-top:0;width:604.45pt;height:54.95pt;rotation:315;z-index:-25153945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ABF7A53">
        <v:shape id="PowerPlusWaterMarkObject17" o:spid="_x0000_s2065"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BBD62" w14:textId="4865A7AE" w:rsidR="00BA7305" w:rsidRDefault="004D6DA7">
    <w:pPr>
      <w:pStyle w:val="Header"/>
    </w:pPr>
    <w:r>
      <w:rPr>
        <w:noProof/>
      </w:rPr>
      <w:pict w14:anchorId="39AD4C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5" type="#_x0000_t136" style="position:absolute;margin-left:0;margin-top:0;width:604.45pt;height:54.95pt;rotation:315;z-index:-25154150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63F191B">
        <v:shape id="PowerPlusWaterMarkObject16" o:spid="_x0000_s2064"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F9C1C6" w14:textId="253E5171" w:rsidR="00BA7305" w:rsidRDefault="004D6DA7">
    <w:pPr>
      <w:pStyle w:val="Header"/>
    </w:pPr>
    <w:r>
      <w:rPr>
        <w:noProof/>
      </w:rPr>
      <w:pict w14:anchorId="592CC2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7" type="#_x0000_t136" style="position:absolute;margin-left:0;margin-top:0;width:604.45pt;height:54.95pt;rotation:315;z-index:-25153740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940D9A6">
        <v:shape id="PowerPlusWaterMarkObject18" o:spid="_x0000_s2066" type="#_x0000_t136" style="position:absolute;margin-left:0;margin-top:0;width:604.45pt;height:54.95pt;rotation:315;z-index:-2515804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E39F73" w14:textId="6ABB774E" w:rsidR="00BA7305" w:rsidRDefault="00BA7305">
    <w:pPr>
      <w:pStyle w:val="Header"/>
    </w:pPr>
    <w:r>
      <w:rPr>
        <w:noProof/>
        <w:lang w:val="en-AU" w:eastAsia="en-AU"/>
      </w:rPr>
      <mc:AlternateContent>
        <mc:Choice Requires="wps">
          <w:drawing>
            <wp:anchor distT="0" distB="0" distL="114300" distR="114300" simplePos="0" relativeHeight="251783168" behindDoc="1" locked="0" layoutInCell="0" allowOverlap="1" wp14:anchorId="0603D5AC" wp14:editId="27791230">
              <wp:simplePos x="0" y="0"/>
              <wp:positionH relativeFrom="margin">
                <wp:align>center</wp:align>
              </wp:positionH>
              <wp:positionV relativeFrom="margin">
                <wp:align>center</wp:align>
              </wp:positionV>
              <wp:extent cx="7676515" cy="697865"/>
              <wp:effectExtent l="0" t="2466975" r="0" b="243586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76E1355" w14:textId="77777777" w:rsidR="00BA7305" w:rsidRDefault="00BA7305" w:rsidP="00AC126D">
                          <w:pPr>
                            <w:pStyle w:val="NormalWeb"/>
                            <w:jc w:val="center"/>
                            <w:rPr>
                              <w:sz w:val="24"/>
                            </w:rPr>
                          </w:pPr>
                          <w:r>
                            <w:rPr>
                              <w:rFonts w:ascii="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603D5AC" id="_x0000_t202" coordsize="21600,21600" o:spt="202" path="m,l,21600r21600,l21600,xe">
              <v:stroke joinstyle="miter"/>
              <v:path gradientshapeok="t" o:connecttype="rect"/>
            </v:shapetype>
            <v:shape id="Text Box 8" o:spid="_x0000_s1064" type="#_x0000_t202" style="position:absolute;margin-left:0;margin-top:0;width:604.45pt;height:54.95pt;rotation:-45;z-index:-25153331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" o:allowincell="f" filled="f" stroked="f">
              <v:stroke joinstyle="round"/>
              <o:lock v:ext="edit" shapetype="t"/>
              <v:textbox style="mso-fit-shape-to-text:t">
                <w:txbxContent>
                  <w:p w14:paraId="276E1355" w14:textId="77777777" w:rsidR="00BA7305" w:rsidRDefault="00BA7305" w:rsidP="00AC126D">
                    <w:pPr>
                      <w:pStyle w:val="NormalWeb"/>
                      <w:jc w:val="center"/>
                      <w:rPr>
                        <w:sz w:val="24"/>
                      </w:rPr>
                    </w:pPr>
                    <w:r>
                      <w:rPr>
                        <w:rFonts w:ascii="Calibri" w:hAnsi="Calibri" w:cs="Calibri"/>
                        <w:color w:val="C0C0C0"/>
                        <w:sz w:val="2"/>
                        <w:szCs w:val="2"/>
                      </w:rPr>
                      <w:t>IALA Working Document</w:t>
                    </w:r>
                  </w:p>
                </w:txbxContent>
              </v:textbox>
              <w10:wrap anchorx="margin" anchory="margin"/>
            </v:shape>
          </w:pict>
        </mc:Fallback>
      </mc:AlternateContent>
    </w:r>
    <w:r w:rsidR="004D6DA7">
      <w:rPr>
        <w:noProof/>
      </w:rPr>
      <w:pict w14:anchorId="68E6B7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 o:spid="_x0000_s2068" type="#_x0000_t136" style="position:absolute;margin-left:0;margin-top:0;width:604.45pt;height:54.95pt;rotation:315;z-index:-2515763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F4220B" w14:textId="17CAAD55" w:rsidR="00976A91" w:rsidRDefault="00976A91" w:rsidP="000D3014">
    <w:pPr>
      <w:pStyle w:val="Header"/>
      <w:jc w:val="right"/>
      <w:rPr>
        <w:ins w:id="3" w:author="Adam Hay" w:date="2016-10-13T19:00:00Z"/>
      </w:rPr>
    </w:pPr>
    <w:ins w:id="4" w:author="Adam Hay" w:date="2016-10-13T19:00:00Z">
      <w:r>
        <w:t>ENG</w:t>
      </w:r>
      <w:bookmarkStart w:id="5" w:name="_GoBack"/>
      <w:bookmarkEnd w:id="5"/>
    </w:ins>
  </w:p>
  <w:p w14:paraId="2647C3BC" w14:textId="6EC19814" w:rsidR="00BA7305" w:rsidRPr="00ED2A8D" w:rsidRDefault="004D6DA7" w:rsidP="000D3014">
    <w:pPr>
      <w:pStyle w:val="Header"/>
      <w:jc w:val="right"/>
    </w:pPr>
    <w:r>
      <w:rPr>
        <w:noProof/>
      </w:rPr>
      <w:pict w14:anchorId="4B7FD6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position:absolute;left:0;text-align:left;margin-left:0;margin-top:0;width:604.45pt;height:54.95pt;rotation:315;z-index:-2515722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A7305" w:rsidRPr="00442889">
      <w:rPr>
        <w:noProof/>
        <w:lang w:val="en-AU" w:eastAsia="en-AU"/>
      </w:rPr>
      <w:drawing>
        <wp:anchor distT="0" distB="0" distL="114300" distR="114300" simplePos="0" relativeHeight="251657214" behindDoc="1" locked="0" layoutInCell="1" allowOverlap="1" wp14:anchorId="32FEBFC7" wp14:editId="721004CA">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ins w:id="6" w:author="Adam Hay" w:date="2016-10-13T19:00:00Z">
      <w:r w:rsidR="00976A91">
        <w:t xml:space="preserve">Formerly </w:t>
      </w:r>
    </w:ins>
    <w:r w:rsidR="00BA7305">
      <w:t>ENG5-10.1.2</w:t>
    </w:r>
  </w:p>
  <w:p w14:paraId="2A2CCA68" w14:textId="3C6EB8A2" w:rsidR="00BA7305" w:rsidRPr="00ED2A8D" w:rsidRDefault="00BA7305" w:rsidP="000D3014">
    <w:pPr>
      <w:pStyle w:val="Header"/>
      <w:jc w:val="right"/>
    </w:pPr>
    <w:r>
      <w:t>Formerly ENG4-11.2.13</w:t>
    </w:r>
  </w:p>
  <w:p w14:paraId="135DB9B9" w14:textId="77777777" w:rsidR="00BA7305" w:rsidRDefault="00BA7305" w:rsidP="008747E0">
    <w:pPr>
      <w:pStyle w:val="Header"/>
    </w:pPr>
  </w:p>
  <w:p w14:paraId="0DAA9BB1" w14:textId="77777777" w:rsidR="00BA7305" w:rsidRDefault="00BA7305" w:rsidP="008747E0">
    <w:pPr>
      <w:pStyle w:val="Header"/>
    </w:pPr>
  </w:p>
  <w:p w14:paraId="65239297" w14:textId="77777777" w:rsidR="00BA7305" w:rsidRDefault="00BA7305" w:rsidP="008747E0">
    <w:pPr>
      <w:pStyle w:val="Header"/>
    </w:pPr>
  </w:p>
  <w:p w14:paraId="20BB9B06" w14:textId="77777777" w:rsidR="00BA7305" w:rsidRDefault="00BA7305" w:rsidP="008747E0">
    <w:pPr>
      <w:pStyle w:val="Header"/>
    </w:pPr>
  </w:p>
  <w:p w14:paraId="58370BCC" w14:textId="77777777" w:rsidR="00BA7305" w:rsidRDefault="00BA7305" w:rsidP="008747E0">
    <w:pPr>
      <w:pStyle w:val="Header"/>
    </w:pPr>
    <w:r>
      <w:rPr>
        <w:noProof/>
        <w:lang w:val="en-AU" w:eastAsia="en-AU"/>
      </w:rPr>
      <w:drawing>
        <wp:anchor distT="0" distB="0" distL="114300" distR="114300" simplePos="0" relativeHeight="251656189" behindDoc="1" locked="0" layoutInCell="1" allowOverlap="1" wp14:anchorId="6B94AEDE" wp14:editId="420573A8">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52CC6A0C" w14:textId="77777777" w:rsidR="00BA7305" w:rsidRPr="00ED2A8D" w:rsidRDefault="00BA7305" w:rsidP="008747E0">
    <w:pPr>
      <w:pStyle w:val="Header"/>
    </w:pPr>
  </w:p>
  <w:p w14:paraId="070D3F81" w14:textId="77777777" w:rsidR="00BA7305" w:rsidRPr="00ED2A8D" w:rsidRDefault="00BA7305" w:rsidP="001349DB">
    <w:pPr>
      <w:pStyle w:val="Header"/>
      <w:spacing w:line="360" w:lineRule="exac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936B7" w14:textId="219EA260" w:rsidR="00BA7305" w:rsidRPr="00667792" w:rsidRDefault="00BA7305" w:rsidP="00667792">
    <w:pPr>
      <w:pStyle w:val="Header"/>
    </w:pPr>
    <w:r>
      <w:rPr>
        <w:noProof/>
        <w:lang w:val="en-AU" w:eastAsia="en-AU"/>
      </w:rPr>
      <mc:AlternateContent>
        <mc:Choice Requires="wps">
          <w:drawing>
            <wp:anchor distT="0" distB="0" distL="114300" distR="114300" simplePos="0" relativeHeight="251781120" behindDoc="1" locked="0" layoutInCell="0" allowOverlap="1" wp14:anchorId="65D1771F" wp14:editId="317CF3B8">
              <wp:simplePos x="0" y="0"/>
              <wp:positionH relativeFrom="margin">
                <wp:align>center</wp:align>
              </wp:positionH>
              <wp:positionV relativeFrom="margin">
                <wp:align>center</wp:align>
              </wp:positionV>
              <wp:extent cx="7676515" cy="697865"/>
              <wp:effectExtent l="0" t="2466975" r="0" b="243586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6CBEDBA" w14:textId="77777777" w:rsidR="00BA7305" w:rsidRDefault="00BA7305" w:rsidP="00AC126D">
                          <w:pPr>
                            <w:pStyle w:val="NormalWeb"/>
                            <w:jc w:val="center"/>
                            <w:rPr>
                              <w:sz w:val="24"/>
                            </w:rPr>
                          </w:pPr>
                          <w:r>
                            <w:rPr>
                              <w:rFonts w:ascii="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5D1771F" id="_x0000_t202" coordsize="21600,21600" o:spt="202" path="m,l,21600r21600,l21600,xe">
              <v:stroke joinstyle="miter"/>
              <v:path gradientshapeok="t" o:connecttype="rect"/>
            </v:shapetype>
            <v:shape id="Text Box 7" o:spid="_x0000_s1065" type="#_x0000_t202" style="position:absolute;margin-left:0;margin-top:0;width:604.45pt;height:54.95pt;rotation:-45;z-index:-2515353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" o:allowincell="f" filled="f" stroked="f">
              <v:stroke joinstyle="round"/>
              <o:lock v:ext="edit" shapetype="t"/>
              <v:textbox style="mso-fit-shape-to-text:t">
                <w:txbxContent>
                  <w:p w14:paraId="76CBEDBA" w14:textId="77777777" w:rsidR="00BA7305" w:rsidRDefault="00BA7305" w:rsidP="00AC126D">
                    <w:pPr>
                      <w:pStyle w:val="NormalWeb"/>
                      <w:jc w:val="center"/>
                      <w:rPr>
                        <w:sz w:val="24"/>
                      </w:rPr>
                    </w:pPr>
                    <w:r>
                      <w:rPr>
                        <w:rFonts w:ascii="Calibri" w:hAnsi="Calibri" w:cs="Calibri"/>
                        <w:color w:val="C0C0C0"/>
                        <w:sz w:val="2"/>
                        <w:szCs w:val="2"/>
                      </w:rPr>
                      <w:t>IALA Working Document</w:t>
                    </w:r>
                  </w:p>
                </w:txbxContent>
              </v:textbox>
              <w10:wrap anchorx="margin" anchory="margin"/>
            </v:shape>
          </w:pict>
        </mc:Fallback>
      </mc:AlternateContent>
    </w:r>
    <w:r w:rsidR="004D6DA7">
      <w:rPr>
        <w:noProof/>
      </w:rPr>
      <w:pict w14:anchorId="57B0E5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 o:spid="_x0000_s2067" type="#_x0000_t136" style="position:absolute;margin-left:0;margin-top:0;width:604.45pt;height:54.95pt;rotation:315;z-index:-2515783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lang w:val="en-AU" w:eastAsia="en-AU"/>
      </w:rPr>
      <w:drawing>
        <wp:anchor distT="0" distB="0" distL="114300" distR="114300" simplePos="0" relativeHeight="251699200" behindDoc="1" locked="0" layoutInCell="1" allowOverlap="1" wp14:anchorId="2D94D88F" wp14:editId="42921ABF">
          <wp:simplePos x="0" y="0"/>
          <wp:positionH relativeFrom="page">
            <wp:posOffset>6475095</wp:posOffset>
          </wp:positionH>
          <wp:positionV relativeFrom="page">
            <wp:posOffset>-2540</wp:posOffset>
          </wp:positionV>
          <wp:extent cx="720000" cy="720000"/>
          <wp:effectExtent l="0" t="0" r="4445" b="4445"/>
          <wp:wrapNone/>
          <wp:docPr id="7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04639A" w14:textId="5B92B329" w:rsidR="00BA7305" w:rsidRDefault="00BA7305">
    <w:pPr>
      <w:pStyle w:val="Header"/>
    </w:pPr>
    <w:r>
      <w:rPr>
        <w:noProof/>
        <w:lang w:val="en-AU" w:eastAsia="en-AU"/>
      </w:rPr>
      <mc:AlternateContent>
        <mc:Choice Requires="wps">
          <w:drawing>
            <wp:anchor distT="0" distB="0" distL="114300" distR="114300" simplePos="0" relativeHeight="251785216" behindDoc="1" locked="0" layoutInCell="0" allowOverlap="1" wp14:anchorId="4D68EF6E" wp14:editId="71C988D1">
              <wp:simplePos x="0" y="0"/>
              <wp:positionH relativeFrom="margin">
                <wp:align>center</wp:align>
              </wp:positionH>
              <wp:positionV relativeFrom="margin">
                <wp:align>center</wp:align>
              </wp:positionV>
              <wp:extent cx="7676515" cy="697865"/>
              <wp:effectExtent l="0" t="2466975" r="0" b="243586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F1398EF" w14:textId="77777777" w:rsidR="00BA7305" w:rsidRDefault="00BA7305" w:rsidP="00AC126D">
                          <w:pPr>
                            <w:pStyle w:val="NormalWeb"/>
                            <w:jc w:val="center"/>
                            <w:rPr>
                              <w:sz w:val="24"/>
                            </w:rPr>
                          </w:pPr>
                          <w:r>
                            <w:rPr>
                              <w:rFonts w:ascii="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D68EF6E" id="_x0000_t202" coordsize="21600,21600" o:spt="202" path="m,l,21600r21600,l21600,xe">
              <v:stroke joinstyle="miter"/>
              <v:path gradientshapeok="t" o:connecttype="rect"/>
            </v:shapetype>
            <v:shape id="Text Box 4" o:spid="_x0000_s1066" type="#_x0000_t202" style="position:absolute;margin-left:0;margin-top:0;width:604.45pt;height:54.95pt;rotation:-45;z-index:-2515312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" o:allowincell="f" filled="f" stroked="f">
              <v:stroke joinstyle="round"/>
              <o:lock v:ext="edit" shapetype="t"/>
              <v:textbox style="mso-fit-shape-to-text:t">
                <w:txbxContent>
                  <w:p w14:paraId="4F1398EF" w14:textId="77777777" w:rsidR="00BA7305" w:rsidRDefault="00BA7305" w:rsidP="00AC126D">
                    <w:pPr>
                      <w:pStyle w:val="NormalWeb"/>
                      <w:jc w:val="center"/>
                      <w:rPr>
                        <w:sz w:val="24"/>
                      </w:rPr>
                    </w:pPr>
                    <w:r>
                      <w:rPr>
                        <w:rFonts w:ascii="Calibri" w:hAnsi="Calibri" w:cs="Calibri"/>
                        <w:color w:val="C0C0C0"/>
                        <w:sz w:val="2"/>
                        <w:szCs w:val="2"/>
                      </w:rPr>
                      <w:t>IALA Working Document</w:t>
                    </w:r>
                  </w:p>
                </w:txbxContent>
              </v:textbox>
              <w10:wrap anchorx="margin" anchory="margin"/>
            </v:shape>
          </w:pict>
        </mc:Fallback>
      </mc:AlternateContent>
    </w:r>
    <w:r w:rsidR="004D6DA7">
      <w:rPr>
        <w:noProof/>
      </w:rPr>
      <w:pict w14:anchorId="7657E5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 o:spid="_x0000_s2069" type="#_x0000_t136" style="position:absolute;margin-left:0;margin-top:0;width:604.45pt;height:54.95pt;rotation:315;z-index:-2515742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B1961" w14:textId="67E60F0B" w:rsidR="00BA7305" w:rsidRDefault="004D6DA7">
    <w:pPr>
      <w:pStyle w:val="Header"/>
    </w:pPr>
    <w:r>
      <w:rPr>
        <w:noProof/>
      </w:rPr>
      <w:pict w14:anchorId="314CBC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604.45pt;height:54.95pt;rotation:315;z-index:-25156812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21A5DD3">
        <v:shape id="PowerPlusWaterMarkObject3" o:spid="_x0000_s2051"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A7305">
      <w:rPr>
        <w:noProof/>
        <w:lang w:val="en-AU" w:eastAsia="en-AU"/>
      </w:rPr>
      <w:drawing>
        <wp:anchor distT="0" distB="0" distL="114300" distR="114300" simplePos="0" relativeHeight="251688960" behindDoc="1" locked="0" layoutInCell="1" allowOverlap="1" wp14:anchorId="3D1A892D" wp14:editId="3E0D5BB0">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7D97289" w14:textId="77777777" w:rsidR="00BA7305" w:rsidRDefault="00BA7305">
    <w:pPr>
      <w:pStyle w:val="Header"/>
    </w:pPr>
  </w:p>
  <w:p w14:paraId="3C0BB282" w14:textId="77777777" w:rsidR="00BA7305" w:rsidRDefault="00BA730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B44D8B" w14:textId="0982246E" w:rsidR="00BA7305" w:rsidRDefault="004D6DA7">
    <w:pPr>
      <w:pStyle w:val="Header"/>
    </w:pPr>
    <w:r>
      <w:rPr>
        <w:noProof/>
      </w:rPr>
      <w:pict w14:anchorId="0E12FD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4" type="#_x0000_t136" style="position:absolute;margin-left:0;margin-top:0;width:604.45pt;height:54.95pt;rotation:315;z-index:-2515640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661C58B">
        <v:shape id="PowerPlusWaterMarkObject5" o:spid="_x0000_s2053"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4D36BD" w14:textId="1103D041" w:rsidR="00BA7305" w:rsidRPr="00ED2A8D" w:rsidRDefault="004D6DA7" w:rsidP="008747E0">
    <w:pPr>
      <w:pStyle w:val="Header"/>
    </w:pPr>
    <w:r>
      <w:rPr>
        <w:noProof/>
      </w:rPr>
      <w:pict w14:anchorId="7E1F47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margin-left:0;margin-top:0;width:604.45pt;height:54.95pt;rotation:315;z-index:-2515660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760D0E7">
        <v:shape id="PowerPlusWaterMarkObject4" o:spid="_x0000_s2052"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A7305">
      <w:rPr>
        <w:noProof/>
        <w:lang w:val="en-AU" w:eastAsia="en-AU"/>
      </w:rPr>
      <w:drawing>
        <wp:anchor distT="0" distB="0" distL="114300" distR="114300" simplePos="0" relativeHeight="251658752" behindDoc="1" locked="0" layoutInCell="1" allowOverlap="1" wp14:anchorId="49D7497B" wp14:editId="632ADF81">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B39BBF6" w14:textId="77777777" w:rsidR="00BA7305" w:rsidRPr="00ED2A8D" w:rsidRDefault="00BA7305" w:rsidP="008747E0">
    <w:pPr>
      <w:pStyle w:val="Header"/>
    </w:pPr>
  </w:p>
  <w:p w14:paraId="70ECBB42" w14:textId="77777777" w:rsidR="00BA7305" w:rsidRDefault="00BA7305" w:rsidP="008747E0">
    <w:pPr>
      <w:pStyle w:val="Header"/>
    </w:pPr>
  </w:p>
  <w:p w14:paraId="44D8CC96" w14:textId="77777777" w:rsidR="00BA7305" w:rsidRDefault="00BA7305" w:rsidP="008747E0">
    <w:pPr>
      <w:pStyle w:val="Header"/>
    </w:pPr>
  </w:p>
  <w:p w14:paraId="4C2D68D7" w14:textId="77777777" w:rsidR="00BA7305" w:rsidRDefault="00BA7305" w:rsidP="008747E0">
    <w:pPr>
      <w:pStyle w:val="Header"/>
    </w:pPr>
  </w:p>
  <w:p w14:paraId="051BCB7D" w14:textId="77777777" w:rsidR="00BA7305" w:rsidRPr="00441393" w:rsidRDefault="00BA7305" w:rsidP="00441393">
    <w:pPr>
      <w:pStyle w:val="Contents"/>
    </w:pPr>
    <w:r>
      <w:t>DOCUMENT REVISION</w:t>
    </w:r>
  </w:p>
  <w:p w14:paraId="165A238C" w14:textId="77777777" w:rsidR="00BA7305" w:rsidRPr="00ED2A8D" w:rsidRDefault="00BA7305" w:rsidP="008747E0">
    <w:pPr>
      <w:pStyle w:val="Header"/>
    </w:pPr>
  </w:p>
  <w:p w14:paraId="1B1280FC" w14:textId="77777777" w:rsidR="00BA7305" w:rsidRPr="00AC33A2" w:rsidRDefault="00BA7305"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28B90" w14:textId="6A99B597" w:rsidR="00BA7305" w:rsidRDefault="004D6DA7">
    <w:pPr>
      <w:pStyle w:val="Header"/>
    </w:pPr>
    <w:r>
      <w:rPr>
        <w:noProof/>
      </w:rPr>
      <w:pict w14:anchorId="5E151A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margin-left:0;margin-top:0;width:604.45pt;height:54.95pt;rotation:315;z-index:-2515619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DEB6664">
        <v:shape id="PowerPlusWaterMarkObject6" o:spid="_x0000_s2054"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3F591E" w14:textId="406CC63E" w:rsidR="00BA7305" w:rsidRDefault="004D6DA7">
    <w:pPr>
      <w:pStyle w:val="Header"/>
    </w:pPr>
    <w:r>
      <w:rPr>
        <w:noProof/>
      </w:rPr>
      <w:pict w14:anchorId="5889FA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7" type="#_x0000_t136" style="position:absolute;margin-left:0;margin-top:0;width:604.45pt;height:54.95pt;rotation:315;z-index:-2515578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75BE855">
        <v:shape id="PowerPlusWaterMarkObject8" o:spid="_x0000_s2056"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04816" w14:textId="6125F21A" w:rsidR="00BA7305" w:rsidRPr="00ED2A8D" w:rsidRDefault="004D6DA7" w:rsidP="008747E0">
    <w:pPr>
      <w:pStyle w:val="Header"/>
    </w:pPr>
    <w:r>
      <w:rPr>
        <w:noProof/>
      </w:rPr>
      <w:pict w14:anchorId="64E285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margin-left:0;margin-top:0;width:604.45pt;height:54.95pt;rotation:315;z-index:-2515599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401B81F">
        <v:shape id="PowerPlusWaterMarkObject7" o:spid="_x0000_s2055"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A7305">
      <w:rPr>
        <w:noProof/>
        <w:lang w:val="en-AU" w:eastAsia="en-AU"/>
      </w:rPr>
      <w:drawing>
        <wp:anchor distT="0" distB="0" distL="114300" distR="114300" simplePos="0" relativeHeight="251674624" behindDoc="1" locked="0" layoutInCell="1" allowOverlap="1" wp14:anchorId="7ECD404F" wp14:editId="23291ED9">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EA5660" w14:textId="77777777" w:rsidR="00BA7305" w:rsidRPr="00ED2A8D" w:rsidRDefault="00BA7305" w:rsidP="008747E0">
    <w:pPr>
      <w:pStyle w:val="Header"/>
    </w:pPr>
  </w:p>
  <w:p w14:paraId="05006750" w14:textId="77777777" w:rsidR="00BA7305" w:rsidRDefault="00BA7305" w:rsidP="008747E0">
    <w:pPr>
      <w:pStyle w:val="Header"/>
    </w:pPr>
  </w:p>
  <w:p w14:paraId="7B8811A5" w14:textId="77777777" w:rsidR="00BA7305" w:rsidRDefault="00BA7305" w:rsidP="008747E0">
    <w:pPr>
      <w:pStyle w:val="Header"/>
    </w:pPr>
  </w:p>
  <w:p w14:paraId="2E19DFE1" w14:textId="77777777" w:rsidR="00BA7305" w:rsidRDefault="00BA7305" w:rsidP="008747E0">
    <w:pPr>
      <w:pStyle w:val="Header"/>
    </w:pPr>
  </w:p>
  <w:p w14:paraId="31AE74CF" w14:textId="77777777" w:rsidR="00BA7305" w:rsidRPr="00441393" w:rsidRDefault="00BA7305" w:rsidP="00441393">
    <w:pPr>
      <w:pStyle w:val="Contents"/>
    </w:pPr>
    <w:r>
      <w:t>CONTENTS</w:t>
    </w:r>
  </w:p>
  <w:p w14:paraId="0CC3FA46" w14:textId="77777777" w:rsidR="00BA7305" w:rsidRDefault="00BA7305" w:rsidP="0078486B">
    <w:pPr>
      <w:pStyle w:val="Header"/>
      <w:spacing w:line="140" w:lineRule="exact"/>
    </w:pPr>
  </w:p>
  <w:p w14:paraId="5565176F" w14:textId="77777777" w:rsidR="00BA7305" w:rsidRPr="00AC33A2" w:rsidRDefault="00BA7305"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BE7313" w14:textId="5CE818F4" w:rsidR="00BA7305" w:rsidRPr="00ED2A8D" w:rsidRDefault="004D6DA7" w:rsidP="00C716E5">
    <w:pPr>
      <w:pStyle w:val="Header"/>
    </w:pPr>
    <w:r>
      <w:rPr>
        <w:noProof/>
      </w:rPr>
      <w:pict w14:anchorId="1A702F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8" type="#_x0000_t136" style="position:absolute;margin-left:0;margin-top:0;width:604.45pt;height:54.95pt;rotation:315;z-index:-2515558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FB13BE6">
        <v:shape id="PowerPlusWaterMarkObject9" o:spid="_x0000_s2057"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A7305">
      <w:rPr>
        <w:noProof/>
        <w:lang w:val="en-AU" w:eastAsia="en-AU"/>
      </w:rPr>
      <w:drawing>
        <wp:anchor distT="0" distB="0" distL="114300" distR="114300" simplePos="0" relativeHeight="251697152" behindDoc="1" locked="0" layoutInCell="1" allowOverlap="1" wp14:anchorId="7B911FF4" wp14:editId="0983CB88">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85161B1" w14:textId="77777777" w:rsidR="00BA7305" w:rsidRPr="00ED2A8D" w:rsidRDefault="00BA7305" w:rsidP="00C716E5">
    <w:pPr>
      <w:pStyle w:val="Header"/>
    </w:pPr>
  </w:p>
  <w:p w14:paraId="251D8936" w14:textId="77777777" w:rsidR="00BA7305" w:rsidRDefault="00BA7305" w:rsidP="00C716E5">
    <w:pPr>
      <w:pStyle w:val="Header"/>
    </w:pPr>
  </w:p>
  <w:p w14:paraId="7925A226" w14:textId="77777777" w:rsidR="00BA7305" w:rsidRDefault="00BA7305" w:rsidP="00C716E5">
    <w:pPr>
      <w:pStyle w:val="Header"/>
    </w:pPr>
  </w:p>
  <w:p w14:paraId="33CA7B39" w14:textId="77777777" w:rsidR="00BA7305" w:rsidRDefault="00BA7305" w:rsidP="00C716E5">
    <w:pPr>
      <w:pStyle w:val="Header"/>
    </w:pPr>
  </w:p>
  <w:p w14:paraId="79E61770" w14:textId="77777777" w:rsidR="00BA7305" w:rsidRPr="00441393" w:rsidRDefault="00BA7305" w:rsidP="00C716E5">
    <w:pPr>
      <w:pStyle w:val="Contents"/>
    </w:pPr>
    <w:r>
      <w:t>CONTENTS</w:t>
    </w:r>
  </w:p>
  <w:p w14:paraId="0B1E2CCF" w14:textId="77777777" w:rsidR="00BA7305" w:rsidRPr="00ED2A8D" w:rsidRDefault="00BA7305" w:rsidP="00C716E5">
    <w:pPr>
      <w:pStyle w:val="Header"/>
    </w:pPr>
  </w:p>
  <w:p w14:paraId="1FA9C443" w14:textId="77777777" w:rsidR="00BA7305" w:rsidRPr="00AC33A2" w:rsidRDefault="00BA7305" w:rsidP="00C716E5">
    <w:pPr>
      <w:pStyle w:val="Header"/>
      <w:spacing w:line="140" w:lineRule="exact"/>
    </w:pPr>
  </w:p>
  <w:p w14:paraId="4EDB079E" w14:textId="77777777" w:rsidR="00BA7305" w:rsidRDefault="00BA7305">
    <w:pPr>
      <w:pStyle w:val="Header"/>
    </w:pPr>
    <w:r>
      <w:rPr>
        <w:noProof/>
        <w:lang w:val="en-AU" w:eastAsia="en-AU"/>
      </w:rPr>
      <w:drawing>
        <wp:anchor distT="0" distB="0" distL="114300" distR="114300" simplePos="0" relativeHeight="251695104" behindDoc="1" locked="0" layoutInCell="1" allowOverlap="1" wp14:anchorId="2023C57F" wp14:editId="175C6F9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1E89C4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F7035DC"/>
    <w:lvl w:ilvl="0">
      <w:start w:val="1"/>
      <w:numFmt w:val="decimal"/>
      <w:lvlText w:val="%1."/>
      <w:lvlJc w:val="left"/>
      <w:pPr>
        <w:tabs>
          <w:tab w:val="num" w:pos="1800"/>
        </w:tabs>
        <w:ind w:left="1800" w:hanging="360"/>
      </w:pPr>
    </w:lvl>
  </w:abstractNum>
  <w:abstractNum w:abstractNumId="2">
    <w:nsid w:val="FFFFFF7D"/>
    <w:multiLevelType w:val="singleLevel"/>
    <w:tmpl w:val="8B06007E"/>
    <w:lvl w:ilvl="0">
      <w:start w:val="1"/>
      <w:numFmt w:val="decimal"/>
      <w:lvlText w:val="%1."/>
      <w:lvlJc w:val="left"/>
      <w:pPr>
        <w:tabs>
          <w:tab w:val="num" w:pos="1440"/>
        </w:tabs>
        <w:ind w:left="1440" w:hanging="360"/>
      </w:pPr>
    </w:lvl>
  </w:abstractNum>
  <w:abstractNum w:abstractNumId="3">
    <w:nsid w:val="FFFFFF7F"/>
    <w:multiLevelType w:val="singleLevel"/>
    <w:tmpl w:val="C5A6FC5C"/>
    <w:lvl w:ilvl="0">
      <w:start w:val="1"/>
      <w:numFmt w:val="decimal"/>
      <w:lvlText w:val="%1."/>
      <w:lvlJc w:val="left"/>
      <w:pPr>
        <w:tabs>
          <w:tab w:val="num" w:pos="720"/>
        </w:tabs>
        <w:ind w:left="720" w:hanging="360"/>
      </w:pPr>
    </w:lvl>
  </w:abstractNum>
  <w:abstractNum w:abstractNumId="4">
    <w:nsid w:val="FFFFFF80"/>
    <w:multiLevelType w:val="singleLevel"/>
    <w:tmpl w:val="342CCB8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EB4CA1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0D25CF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BD6080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05A04F52"/>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84C230E"/>
    <w:multiLevelType w:val="hybridMultilevel"/>
    <w:tmpl w:val="2E62D0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9">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1"/>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7"/>
  </w:num>
  <w:num w:numId="16">
    <w:abstractNumId w:val="38"/>
  </w:num>
  <w:num w:numId="17">
    <w:abstractNumId w:val="20"/>
  </w:num>
  <w:num w:numId="18">
    <w:abstractNumId w:val="19"/>
  </w:num>
  <w:num w:numId="19">
    <w:abstractNumId w:val="39"/>
  </w:num>
  <w:num w:numId="20">
    <w:abstractNumId w:val="28"/>
  </w:num>
  <w:num w:numId="21">
    <w:abstractNumId w:val="11"/>
  </w:num>
  <w:num w:numId="22">
    <w:abstractNumId w:val="18"/>
  </w:num>
  <w:num w:numId="23">
    <w:abstractNumId w:val="34"/>
  </w:num>
  <w:num w:numId="24">
    <w:abstractNumId w:val="17"/>
  </w:num>
  <w:num w:numId="25">
    <w:abstractNumId w:val="40"/>
  </w:num>
  <w:num w:numId="26">
    <w:abstractNumId w:val="10"/>
  </w:num>
  <w:num w:numId="27">
    <w:abstractNumId w:val="26"/>
  </w:num>
  <w:num w:numId="28">
    <w:abstractNumId w:val="23"/>
  </w:num>
  <w:num w:numId="29">
    <w:abstractNumId w:val="33"/>
  </w:num>
  <w:num w:numId="30">
    <w:abstractNumId w:val="36"/>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35"/>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am Hay">
    <w15:presenceInfo w15:providerId="AD" w15:userId="S-1-5-21-3583801436-1964316682-236744428-1106"/>
  </w15:person>
  <w15:person w15:author="Peter Dobson">
    <w15:presenceInfo w15:providerId="AD" w15:userId="S-1-5-21-2046026355-2876191845-2165928818-17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e-DE" w:vendorID="64" w:dllVersion="131078" w:nlCheck="1" w:checkStyle="0"/>
  <w:activeWritingStyle w:appName="MSWord" w:lang="nl-NL"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8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CD1"/>
    <w:rsid w:val="0001121C"/>
    <w:rsid w:val="0001616D"/>
    <w:rsid w:val="00016839"/>
    <w:rsid w:val="000174F9"/>
    <w:rsid w:val="000249C2"/>
    <w:rsid w:val="000258F6"/>
    <w:rsid w:val="000379A7"/>
    <w:rsid w:val="00040EB8"/>
    <w:rsid w:val="0005449E"/>
    <w:rsid w:val="00057B6D"/>
    <w:rsid w:val="00061A7B"/>
    <w:rsid w:val="0008654C"/>
    <w:rsid w:val="000904ED"/>
    <w:rsid w:val="00091545"/>
    <w:rsid w:val="000A27A8"/>
    <w:rsid w:val="000B2356"/>
    <w:rsid w:val="000B5DA3"/>
    <w:rsid w:val="000C711B"/>
    <w:rsid w:val="000D2431"/>
    <w:rsid w:val="000D3014"/>
    <w:rsid w:val="000E3954"/>
    <w:rsid w:val="000E3E52"/>
    <w:rsid w:val="000F0F9F"/>
    <w:rsid w:val="000F3F43"/>
    <w:rsid w:val="000F58ED"/>
    <w:rsid w:val="00110EAD"/>
    <w:rsid w:val="00113D5B"/>
    <w:rsid w:val="00113F8F"/>
    <w:rsid w:val="001349DB"/>
    <w:rsid w:val="00135AEB"/>
    <w:rsid w:val="00136E58"/>
    <w:rsid w:val="00140089"/>
    <w:rsid w:val="001430AB"/>
    <w:rsid w:val="00147136"/>
    <w:rsid w:val="001547F9"/>
    <w:rsid w:val="001607D8"/>
    <w:rsid w:val="00161325"/>
    <w:rsid w:val="00184427"/>
    <w:rsid w:val="001875B1"/>
    <w:rsid w:val="00191A2B"/>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11CDA"/>
    <w:rsid w:val="002204DA"/>
    <w:rsid w:val="0022371A"/>
    <w:rsid w:val="00225A3E"/>
    <w:rsid w:val="00237785"/>
    <w:rsid w:val="00246BAC"/>
    <w:rsid w:val="00251FB9"/>
    <w:rsid w:val="002520AD"/>
    <w:rsid w:val="0025660A"/>
    <w:rsid w:val="00257DF8"/>
    <w:rsid w:val="00257E4A"/>
    <w:rsid w:val="0026038D"/>
    <w:rsid w:val="00265A64"/>
    <w:rsid w:val="0027175D"/>
    <w:rsid w:val="0029793F"/>
    <w:rsid w:val="002A1C42"/>
    <w:rsid w:val="002A617C"/>
    <w:rsid w:val="002A71CF"/>
    <w:rsid w:val="002B3E9D"/>
    <w:rsid w:val="002C77F4"/>
    <w:rsid w:val="002D0869"/>
    <w:rsid w:val="002D78FE"/>
    <w:rsid w:val="002E0295"/>
    <w:rsid w:val="002E4993"/>
    <w:rsid w:val="002E5BAC"/>
    <w:rsid w:val="002E6C6C"/>
    <w:rsid w:val="002E7635"/>
    <w:rsid w:val="002F265A"/>
    <w:rsid w:val="0030413F"/>
    <w:rsid w:val="00305EFE"/>
    <w:rsid w:val="003119D2"/>
    <w:rsid w:val="00312F76"/>
    <w:rsid w:val="00313B4B"/>
    <w:rsid w:val="00313D85"/>
    <w:rsid w:val="00315CE3"/>
    <w:rsid w:val="0031629B"/>
    <w:rsid w:val="00316DA0"/>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9131E"/>
    <w:rsid w:val="003A04A6"/>
    <w:rsid w:val="003A7759"/>
    <w:rsid w:val="003A7F6E"/>
    <w:rsid w:val="003B03EA"/>
    <w:rsid w:val="003C7C34"/>
    <w:rsid w:val="003D0F37"/>
    <w:rsid w:val="003D2B20"/>
    <w:rsid w:val="003D5150"/>
    <w:rsid w:val="003E13D9"/>
    <w:rsid w:val="003F1C3A"/>
    <w:rsid w:val="00414698"/>
    <w:rsid w:val="004165ED"/>
    <w:rsid w:val="0042565E"/>
    <w:rsid w:val="00432C05"/>
    <w:rsid w:val="00440379"/>
    <w:rsid w:val="00441393"/>
    <w:rsid w:val="00447CF0"/>
    <w:rsid w:val="00447E78"/>
    <w:rsid w:val="00456F10"/>
    <w:rsid w:val="00474746"/>
    <w:rsid w:val="00476942"/>
    <w:rsid w:val="00477D62"/>
    <w:rsid w:val="004871A2"/>
    <w:rsid w:val="00492A8D"/>
    <w:rsid w:val="004944C8"/>
    <w:rsid w:val="004A0EBF"/>
    <w:rsid w:val="004A4EC4"/>
    <w:rsid w:val="004B3481"/>
    <w:rsid w:val="004C0E4B"/>
    <w:rsid w:val="004D5476"/>
    <w:rsid w:val="004D6DA7"/>
    <w:rsid w:val="004E0BBB"/>
    <w:rsid w:val="004E1D57"/>
    <w:rsid w:val="004E2F16"/>
    <w:rsid w:val="004F5930"/>
    <w:rsid w:val="004F6196"/>
    <w:rsid w:val="00501F7E"/>
    <w:rsid w:val="00503044"/>
    <w:rsid w:val="00512FD3"/>
    <w:rsid w:val="00523666"/>
    <w:rsid w:val="00525922"/>
    <w:rsid w:val="00526234"/>
    <w:rsid w:val="0053166F"/>
    <w:rsid w:val="00534F34"/>
    <w:rsid w:val="0053692E"/>
    <w:rsid w:val="005378A6"/>
    <w:rsid w:val="00547837"/>
    <w:rsid w:val="00557434"/>
    <w:rsid w:val="00577587"/>
    <w:rsid w:val="005805D2"/>
    <w:rsid w:val="00595415"/>
    <w:rsid w:val="0059620C"/>
    <w:rsid w:val="00597652"/>
    <w:rsid w:val="005A0703"/>
    <w:rsid w:val="005A080B"/>
    <w:rsid w:val="005B12A5"/>
    <w:rsid w:val="005C161A"/>
    <w:rsid w:val="005C1BCB"/>
    <w:rsid w:val="005C2312"/>
    <w:rsid w:val="005C2A5A"/>
    <w:rsid w:val="005C4735"/>
    <w:rsid w:val="005C5C63"/>
    <w:rsid w:val="005D03E9"/>
    <w:rsid w:val="005D304B"/>
    <w:rsid w:val="005D6E5D"/>
    <w:rsid w:val="005E3989"/>
    <w:rsid w:val="005E4659"/>
    <w:rsid w:val="005E4CBF"/>
    <w:rsid w:val="005E657A"/>
    <w:rsid w:val="005F1386"/>
    <w:rsid w:val="005F17C2"/>
    <w:rsid w:val="00600C2B"/>
    <w:rsid w:val="006072EB"/>
    <w:rsid w:val="006127AC"/>
    <w:rsid w:val="00612C41"/>
    <w:rsid w:val="00617CFE"/>
    <w:rsid w:val="00634A78"/>
    <w:rsid w:val="00642025"/>
    <w:rsid w:val="00646E87"/>
    <w:rsid w:val="0065107F"/>
    <w:rsid w:val="00661946"/>
    <w:rsid w:val="00666061"/>
    <w:rsid w:val="00667424"/>
    <w:rsid w:val="00667792"/>
    <w:rsid w:val="00671677"/>
    <w:rsid w:val="006744D8"/>
    <w:rsid w:val="006750F2"/>
    <w:rsid w:val="006752D6"/>
    <w:rsid w:val="00675E02"/>
    <w:rsid w:val="0068553C"/>
    <w:rsid w:val="00685F34"/>
    <w:rsid w:val="00695656"/>
    <w:rsid w:val="006975A8"/>
    <w:rsid w:val="006A1012"/>
    <w:rsid w:val="006C0BAF"/>
    <w:rsid w:val="006C1376"/>
    <w:rsid w:val="006C48F9"/>
    <w:rsid w:val="006E0E7D"/>
    <w:rsid w:val="006E10BF"/>
    <w:rsid w:val="006F1C14"/>
    <w:rsid w:val="00703A6A"/>
    <w:rsid w:val="00722236"/>
    <w:rsid w:val="00725CCA"/>
    <w:rsid w:val="0072737A"/>
    <w:rsid w:val="007311E7"/>
    <w:rsid w:val="00731217"/>
    <w:rsid w:val="00731DEE"/>
    <w:rsid w:val="00734BC6"/>
    <w:rsid w:val="007541D3"/>
    <w:rsid w:val="007577D7"/>
    <w:rsid w:val="00766CF2"/>
    <w:rsid w:val="007715E8"/>
    <w:rsid w:val="00776004"/>
    <w:rsid w:val="0078486B"/>
    <w:rsid w:val="00785A39"/>
    <w:rsid w:val="00787D8A"/>
    <w:rsid w:val="00790277"/>
    <w:rsid w:val="00791EBC"/>
    <w:rsid w:val="00793577"/>
    <w:rsid w:val="00795637"/>
    <w:rsid w:val="007A446A"/>
    <w:rsid w:val="007A53A6"/>
    <w:rsid w:val="007A6159"/>
    <w:rsid w:val="007A67E8"/>
    <w:rsid w:val="007B27E9"/>
    <w:rsid w:val="007B2C5B"/>
    <w:rsid w:val="007B2D11"/>
    <w:rsid w:val="007B6700"/>
    <w:rsid w:val="007B6A93"/>
    <w:rsid w:val="007B7BEC"/>
    <w:rsid w:val="007D1805"/>
    <w:rsid w:val="007D2107"/>
    <w:rsid w:val="007D3A42"/>
    <w:rsid w:val="007D5895"/>
    <w:rsid w:val="007D77AB"/>
    <w:rsid w:val="007E28D0"/>
    <w:rsid w:val="007E30DF"/>
    <w:rsid w:val="007F2D5B"/>
    <w:rsid w:val="007F7544"/>
    <w:rsid w:val="00800995"/>
    <w:rsid w:val="00816F79"/>
    <w:rsid w:val="008172F8"/>
    <w:rsid w:val="00830C6C"/>
    <w:rsid w:val="008326B2"/>
    <w:rsid w:val="00845727"/>
    <w:rsid w:val="00846831"/>
    <w:rsid w:val="0084715F"/>
    <w:rsid w:val="00865532"/>
    <w:rsid w:val="00867686"/>
    <w:rsid w:val="008737D3"/>
    <w:rsid w:val="008747E0"/>
    <w:rsid w:val="00876841"/>
    <w:rsid w:val="00882B3C"/>
    <w:rsid w:val="0088783D"/>
    <w:rsid w:val="00893194"/>
    <w:rsid w:val="008972C3"/>
    <w:rsid w:val="0089768F"/>
    <w:rsid w:val="008A28D9"/>
    <w:rsid w:val="008A30BA"/>
    <w:rsid w:val="008B67AA"/>
    <w:rsid w:val="008C33B5"/>
    <w:rsid w:val="008C3A72"/>
    <w:rsid w:val="008C6969"/>
    <w:rsid w:val="008E1F69"/>
    <w:rsid w:val="008E76B1"/>
    <w:rsid w:val="008F38BB"/>
    <w:rsid w:val="008F57D8"/>
    <w:rsid w:val="00902834"/>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76A91"/>
    <w:rsid w:val="00980192"/>
    <w:rsid w:val="00982A22"/>
    <w:rsid w:val="00994D97"/>
    <w:rsid w:val="009A07B7"/>
    <w:rsid w:val="009B1545"/>
    <w:rsid w:val="009B5023"/>
    <w:rsid w:val="009B785E"/>
    <w:rsid w:val="009C26F8"/>
    <w:rsid w:val="009C609E"/>
    <w:rsid w:val="009D00C5"/>
    <w:rsid w:val="009D25B8"/>
    <w:rsid w:val="009D26AB"/>
    <w:rsid w:val="009E16EC"/>
    <w:rsid w:val="009E433C"/>
    <w:rsid w:val="009E4A4D"/>
    <w:rsid w:val="009E6578"/>
    <w:rsid w:val="009F081F"/>
    <w:rsid w:val="00A06A3D"/>
    <w:rsid w:val="00A10EBA"/>
    <w:rsid w:val="00A13E56"/>
    <w:rsid w:val="00A15350"/>
    <w:rsid w:val="00A227BF"/>
    <w:rsid w:val="00A24838"/>
    <w:rsid w:val="00A2743E"/>
    <w:rsid w:val="00A30C33"/>
    <w:rsid w:val="00A4018F"/>
    <w:rsid w:val="00A41986"/>
    <w:rsid w:val="00A4308C"/>
    <w:rsid w:val="00A44836"/>
    <w:rsid w:val="00A524B5"/>
    <w:rsid w:val="00A549B3"/>
    <w:rsid w:val="00A56184"/>
    <w:rsid w:val="00A56DE5"/>
    <w:rsid w:val="00A67954"/>
    <w:rsid w:val="00A72AED"/>
    <w:rsid w:val="00A72ED7"/>
    <w:rsid w:val="00A8083F"/>
    <w:rsid w:val="00A87691"/>
    <w:rsid w:val="00A90D86"/>
    <w:rsid w:val="00A91DBA"/>
    <w:rsid w:val="00A97900"/>
    <w:rsid w:val="00AA1D7A"/>
    <w:rsid w:val="00AA3E01"/>
    <w:rsid w:val="00AB0BFA"/>
    <w:rsid w:val="00AB76B7"/>
    <w:rsid w:val="00AC126D"/>
    <w:rsid w:val="00AC33A2"/>
    <w:rsid w:val="00AD2435"/>
    <w:rsid w:val="00AD38F7"/>
    <w:rsid w:val="00AD7DEA"/>
    <w:rsid w:val="00AE65F1"/>
    <w:rsid w:val="00AE6BB4"/>
    <w:rsid w:val="00AE6E4B"/>
    <w:rsid w:val="00AE74AD"/>
    <w:rsid w:val="00AF159C"/>
    <w:rsid w:val="00B01873"/>
    <w:rsid w:val="00B074AB"/>
    <w:rsid w:val="00B07717"/>
    <w:rsid w:val="00B17253"/>
    <w:rsid w:val="00B24698"/>
    <w:rsid w:val="00B2583D"/>
    <w:rsid w:val="00B31A41"/>
    <w:rsid w:val="00B40199"/>
    <w:rsid w:val="00B502FF"/>
    <w:rsid w:val="00B625C3"/>
    <w:rsid w:val="00B643DF"/>
    <w:rsid w:val="00B65300"/>
    <w:rsid w:val="00B67422"/>
    <w:rsid w:val="00B70BD4"/>
    <w:rsid w:val="00B712CA"/>
    <w:rsid w:val="00B73463"/>
    <w:rsid w:val="00B863B3"/>
    <w:rsid w:val="00B90123"/>
    <w:rsid w:val="00B9016D"/>
    <w:rsid w:val="00B9434B"/>
    <w:rsid w:val="00BA0F98"/>
    <w:rsid w:val="00BA1517"/>
    <w:rsid w:val="00BA4E39"/>
    <w:rsid w:val="00BA5C6E"/>
    <w:rsid w:val="00BA67FD"/>
    <w:rsid w:val="00BA7305"/>
    <w:rsid w:val="00BA7C48"/>
    <w:rsid w:val="00BC251F"/>
    <w:rsid w:val="00BC27F6"/>
    <w:rsid w:val="00BC39F4"/>
    <w:rsid w:val="00BD1587"/>
    <w:rsid w:val="00BD6A20"/>
    <w:rsid w:val="00BD7EE1"/>
    <w:rsid w:val="00BE5568"/>
    <w:rsid w:val="00BE5764"/>
    <w:rsid w:val="00BF1358"/>
    <w:rsid w:val="00BF3773"/>
    <w:rsid w:val="00BF6AF6"/>
    <w:rsid w:val="00C0106D"/>
    <w:rsid w:val="00C133BE"/>
    <w:rsid w:val="00C222B4"/>
    <w:rsid w:val="00C262E4"/>
    <w:rsid w:val="00C33E20"/>
    <w:rsid w:val="00C35CF6"/>
    <w:rsid w:val="00C3725B"/>
    <w:rsid w:val="00C50807"/>
    <w:rsid w:val="00C522BE"/>
    <w:rsid w:val="00C533EC"/>
    <w:rsid w:val="00C5470E"/>
    <w:rsid w:val="00C55EFB"/>
    <w:rsid w:val="00C56585"/>
    <w:rsid w:val="00C56B3F"/>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137B"/>
    <w:rsid w:val="00CC35EF"/>
    <w:rsid w:val="00CC5048"/>
    <w:rsid w:val="00CC6246"/>
    <w:rsid w:val="00CE5E46"/>
    <w:rsid w:val="00CF49CC"/>
    <w:rsid w:val="00D04F0B"/>
    <w:rsid w:val="00D1463A"/>
    <w:rsid w:val="00D252C9"/>
    <w:rsid w:val="00D325A4"/>
    <w:rsid w:val="00D32DDF"/>
    <w:rsid w:val="00D3700C"/>
    <w:rsid w:val="00D61D5F"/>
    <w:rsid w:val="00D638E0"/>
    <w:rsid w:val="00D653B1"/>
    <w:rsid w:val="00D74AE1"/>
    <w:rsid w:val="00D75D42"/>
    <w:rsid w:val="00D80B20"/>
    <w:rsid w:val="00D865A8"/>
    <w:rsid w:val="00D9012A"/>
    <w:rsid w:val="00D92C2D"/>
    <w:rsid w:val="00D9361E"/>
    <w:rsid w:val="00D94F38"/>
    <w:rsid w:val="00DA17CD"/>
    <w:rsid w:val="00DB25B3"/>
    <w:rsid w:val="00DD60F2"/>
    <w:rsid w:val="00DE0893"/>
    <w:rsid w:val="00DE2814"/>
    <w:rsid w:val="00DE6796"/>
    <w:rsid w:val="00DF41B2"/>
    <w:rsid w:val="00E01272"/>
    <w:rsid w:val="00E03067"/>
    <w:rsid w:val="00E03846"/>
    <w:rsid w:val="00E16EB4"/>
    <w:rsid w:val="00E20A7D"/>
    <w:rsid w:val="00E21A27"/>
    <w:rsid w:val="00E27A2F"/>
    <w:rsid w:val="00E42A94"/>
    <w:rsid w:val="00E458BF"/>
    <w:rsid w:val="00E54BFB"/>
    <w:rsid w:val="00E54CD7"/>
    <w:rsid w:val="00E56B70"/>
    <w:rsid w:val="00E65CDD"/>
    <w:rsid w:val="00E706E7"/>
    <w:rsid w:val="00E7551F"/>
    <w:rsid w:val="00E818AD"/>
    <w:rsid w:val="00E81D8C"/>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628"/>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59E2"/>
    <w:rsid w:val="00F41F0B"/>
    <w:rsid w:val="00F527AC"/>
    <w:rsid w:val="00F5503F"/>
    <w:rsid w:val="00F61D83"/>
    <w:rsid w:val="00F65DD1"/>
    <w:rsid w:val="00F707B3"/>
    <w:rsid w:val="00F71135"/>
    <w:rsid w:val="00F74309"/>
    <w:rsid w:val="00F773A9"/>
    <w:rsid w:val="00F82C35"/>
    <w:rsid w:val="00F90461"/>
    <w:rsid w:val="00FA07C3"/>
    <w:rsid w:val="00FA370D"/>
    <w:rsid w:val="00FA66F1"/>
    <w:rsid w:val="00FB5CD1"/>
    <w:rsid w:val="00FC378B"/>
    <w:rsid w:val="00FC3977"/>
    <w:rsid w:val="00FD2566"/>
    <w:rsid w:val="00FD2F16"/>
    <w:rsid w:val="00FD6065"/>
    <w:rsid w:val="00FE1D34"/>
    <w:rsid w:val="00FE244F"/>
    <w:rsid w:val="00FE2A6F"/>
    <w:rsid w:val="00FF235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88"/>
    <o:shapelayout v:ext="edit">
      <o:idmap v:ext="edit" data="1"/>
    </o:shapelayout>
  </w:shapeDefaults>
  <w:decimalSymbol w:val="."/>
  <w:listSeparator w:val=","/>
  <w14:docId w14:val="3482AAE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12.xml"/><Relationship Id="rId39" Type="http://schemas.openxmlformats.org/officeDocument/2006/relationships/fontTable" Target="fontTable.xml"/><Relationship Id="rId21" Type="http://schemas.openxmlformats.org/officeDocument/2006/relationships/header" Target="header8.xml"/><Relationship Id="rId34" Type="http://schemas.openxmlformats.org/officeDocument/2006/relationships/header" Target="header1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footer" Target="footer6.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0.xml"/><Relationship Id="rId32" Type="http://schemas.openxmlformats.org/officeDocument/2006/relationships/header" Target="header17.xml"/><Relationship Id="rId37" Type="http://schemas.openxmlformats.org/officeDocument/2006/relationships/footer" Target="footer8.xm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14.xml"/><Relationship Id="rId36" Type="http://schemas.openxmlformats.org/officeDocument/2006/relationships/header" Target="header20.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header" Target="header16.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header" Target="header19.xml"/><Relationship Id="rId8" Type="http://schemas.openxmlformats.org/officeDocument/2006/relationships/comments" Target="comments.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11.xml"/><Relationship Id="rId33" Type="http://schemas.openxmlformats.org/officeDocument/2006/relationships/footer" Target="footer7.xml"/><Relationship Id="rId38" Type="http://schemas.openxmlformats.org/officeDocument/2006/relationships/header" Target="header2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5E93C-E9E8-4E62-ADA8-C59077CD6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3369</Words>
  <Characters>19205</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22529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Adam Hay</cp:lastModifiedBy>
  <cp:revision>2</cp:revision>
  <dcterms:created xsi:type="dcterms:W3CDTF">2016-10-13T09:02:00Z</dcterms:created>
  <dcterms:modified xsi:type="dcterms:W3CDTF">2016-10-13T09:02:00Z</dcterms:modified>
  <cp:category/>
</cp:coreProperties>
</file>